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297D5" w14:textId="77777777" w:rsidR="00B74B60" w:rsidRPr="005833D2" w:rsidRDefault="00B74B60" w:rsidP="00B74B60">
      <w:pPr>
        <w:jc w:val="both"/>
      </w:pPr>
    </w:p>
    <w:p w14:paraId="71D7AF5A" w14:textId="77777777" w:rsidR="00B74B60" w:rsidRPr="005833D2" w:rsidRDefault="00B74B60" w:rsidP="00B74B60">
      <w:pPr>
        <w:jc w:val="both"/>
      </w:pPr>
    </w:p>
    <w:p w14:paraId="7A6EFBF7" w14:textId="77777777" w:rsidR="00B74B60" w:rsidRPr="005833D2" w:rsidRDefault="00B74B60" w:rsidP="00B74B60">
      <w:pPr>
        <w:jc w:val="both"/>
      </w:pPr>
    </w:p>
    <w:p w14:paraId="0EC51EB5" w14:textId="77777777" w:rsidR="00B74B60" w:rsidRPr="005833D2" w:rsidRDefault="00B74B60" w:rsidP="00B74B60">
      <w:pPr>
        <w:jc w:val="both"/>
      </w:pPr>
    </w:p>
    <w:p w14:paraId="3B37AF7D" w14:textId="77777777" w:rsidR="00B74B60" w:rsidRPr="005833D2" w:rsidRDefault="00B74B60" w:rsidP="00B74B60">
      <w:pPr>
        <w:jc w:val="both"/>
      </w:pPr>
    </w:p>
    <w:p w14:paraId="62542EEB" w14:textId="77777777" w:rsidR="00B74B60" w:rsidRPr="005833D2" w:rsidRDefault="00B74B60" w:rsidP="00B74B60">
      <w:pPr>
        <w:tabs>
          <w:tab w:val="left" w:pos="-720"/>
        </w:tabs>
        <w:suppressAutoHyphens/>
        <w:jc w:val="both"/>
        <w:rPr>
          <w:spacing w:val="-3"/>
        </w:rPr>
      </w:pPr>
    </w:p>
    <w:p w14:paraId="5298C569" w14:textId="77777777" w:rsidR="00B74B60" w:rsidRPr="005833D2" w:rsidRDefault="00B74B60" w:rsidP="00B74B60">
      <w:pPr>
        <w:tabs>
          <w:tab w:val="left" w:pos="-720"/>
        </w:tabs>
        <w:suppressAutoHyphens/>
        <w:jc w:val="both"/>
        <w:rPr>
          <w:spacing w:val="-3"/>
        </w:rPr>
      </w:pPr>
    </w:p>
    <w:p w14:paraId="49DA3764"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538BE6E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3925CACA"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9E17AED"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5A35C43E"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NOTICE OF LIEN AND EXTENDED USE AGREEMENT</w:t>
      </w:r>
    </w:p>
    <w:p w14:paraId="5BB658F6"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7D7FB86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BY</w:t>
      </w:r>
    </w:p>
    <w:p w14:paraId="27D2E60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60CF1F1D" w14:textId="77777777" w:rsidR="00B74B60" w:rsidRPr="005833D2" w:rsidRDefault="00C3003E"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Pr>
          <w:b/>
          <w:spacing w:val="-3"/>
        </w:rPr>
        <w:t>_______________________________________</w:t>
      </w:r>
    </w:p>
    <w:p w14:paraId="04E9787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0BBE903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28B08AC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sidRPr="005833D2">
        <w:rPr>
          <w:b/>
          <w:spacing w:val="-3"/>
        </w:rPr>
        <w:t xml:space="preserve">Dated:  </w:t>
      </w:r>
      <w:r w:rsidR="00C3003E">
        <w:rPr>
          <w:b/>
          <w:spacing w:val="-3"/>
        </w:rPr>
        <w:t>____________________________</w:t>
      </w:r>
    </w:p>
    <w:p w14:paraId="17C85EC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CE9403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1B50D60C" w14:textId="77777777" w:rsidR="0019484D"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 xml:space="preserve">*FOR USE WITH ALL SECTION 42 DEVELOPMENTS </w:t>
      </w:r>
    </w:p>
    <w:p w14:paraId="07304508" w14:textId="63C6C291"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INCLUDING DEVELOPMENTS</w:t>
      </w:r>
      <w:r w:rsidR="0019484D">
        <w:rPr>
          <w:b/>
          <w:spacing w:val="-3"/>
        </w:rPr>
        <w:t xml:space="preserve"> </w:t>
      </w:r>
      <w:r w:rsidRPr="005833D2">
        <w:rPr>
          <w:b/>
          <w:spacing w:val="-3"/>
        </w:rPr>
        <w:t>FINANCED WITH TAX-EXEMPT BONDS</w:t>
      </w:r>
      <w:r w:rsidR="00743C68">
        <w:rPr>
          <w:b/>
          <w:spacing w:val="-3"/>
        </w:rPr>
        <w:t xml:space="preserve">, RECEIVING </w:t>
      </w:r>
      <w:r w:rsidR="001F5488">
        <w:rPr>
          <w:b/>
          <w:spacing w:val="-3"/>
        </w:rPr>
        <w:t>ALLOCATIONS</w:t>
      </w:r>
      <w:r w:rsidR="00743C68">
        <w:rPr>
          <w:b/>
          <w:spacing w:val="-3"/>
        </w:rPr>
        <w:t xml:space="preserve"> UNDER THE </w:t>
      </w:r>
      <w:del w:id="0" w:author="Rayburn, Matt" w:date="2022-08-23T21:32:00Z">
        <w:r w:rsidR="0019484D" w:rsidDel="005744F5">
          <w:rPr>
            <w:b/>
            <w:spacing w:val="-3"/>
          </w:rPr>
          <w:delText>2022</w:delText>
        </w:r>
        <w:r w:rsidR="00743C68" w:rsidDel="005744F5">
          <w:rPr>
            <w:b/>
            <w:spacing w:val="-3"/>
          </w:rPr>
          <w:delText xml:space="preserve"> </w:delText>
        </w:r>
      </w:del>
      <w:ins w:id="1" w:author="Rayburn, Matt" w:date="2022-08-23T21:32:00Z">
        <w:r w:rsidR="005744F5">
          <w:rPr>
            <w:b/>
            <w:spacing w:val="-3"/>
          </w:rPr>
          <w:t>2023</w:t>
        </w:r>
      </w:ins>
      <w:ins w:id="2" w:author="Rayburn, Matt" w:date="2022-08-23T21:37:00Z">
        <w:r w:rsidR="00091198">
          <w:rPr>
            <w:b/>
            <w:spacing w:val="-3"/>
          </w:rPr>
          <w:t>-2024</w:t>
        </w:r>
      </w:ins>
      <w:ins w:id="3" w:author="Rayburn, Matt" w:date="2022-08-23T21:32:00Z">
        <w:r w:rsidR="005744F5">
          <w:rPr>
            <w:b/>
            <w:spacing w:val="-3"/>
          </w:rPr>
          <w:t xml:space="preserve"> </w:t>
        </w:r>
      </w:ins>
      <w:r w:rsidR="00743C68">
        <w:rPr>
          <w:b/>
          <w:spacing w:val="-3"/>
        </w:rPr>
        <w:t>QAP</w:t>
      </w:r>
    </w:p>
    <w:p w14:paraId="61D4FFF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436DCD67"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666DB43E" w14:textId="77777777" w:rsidR="00B74B60" w:rsidRPr="005833D2" w:rsidRDefault="00B74B60" w:rsidP="00B74B60">
      <w:pPr>
        <w:tabs>
          <w:tab w:val="left" w:pos="-720"/>
        </w:tabs>
        <w:suppressAutoHyphens/>
        <w:jc w:val="both"/>
        <w:rPr>
          <w:spacing w:val="-3"/>
        </w:rPr>
      </w:pPr>
    </w:p>
    <w:p w14:paraId="19A8A7D6" w14:textId="77777777" w:rsidR="00B74B60" w:rsidRPr="005833D2" w:rsidRDefault="00B74B60" w:rsidP="00B74B60">
      <w:pPr>
        <w:tabs>
          <w:tab w:val="left" w:pos="-720"/>
        </w:tabs>
        <w:suppressAutoHyphens/>
        <w:jc w:val="both"/>
        <w:rPr>
          <w:spacing w:val="-3"/>
        </w:rPr>
      </w:pPr>
    </w:p>
    <w:p w14:paraId="763B7323" w14:textId="77777777" w:rsidR="00B74B60" w:rsidRPr="005833D2" w:rsidRDefault="00B74B60" w:rsidP="00B74B60">
      <w:pPr>
        <w:tabs>
          <w:tab w:val="left" w:pos="-720"/>
        </w:tabs>
        <w:suppressAutoHyphens/>
        <w:jc w:val="both"/>
        <w:rPr>
          <w:spacing w:val="-3"/>
        </w:rPr>
      </w:pPr>
    </w:p>
    <w:p w14:paraId="61BD00F8" w14:textId="77777777" w:rsidR="00B74B60" w:rsidRPr="005833D2" w:rsidRDefault="00B74B60" w:rsidP="00B74B60">
      <w:pPr>
        <w:tabs>
          <w:tab w:val="left" w:pos="-720"/>
        </w:tabs>
        <w:suppressAutoHyphens/>
        <w:jc w:val="both"/>
        <w:rPr>
          <w:spacing w:val="-3"/>
        </w:rPr>
      </w:pPr>
    </w:p>
    <w:p w14:paraId="2ADB22A8" w14:textId="77777777" w:rsidR="00B74B60" w:rsidRPr="005833D2" w:rsidRDefault="00B74B60" w:rsidP="00B74B60">
      <w:pPr>
        <w:tabs>
          <w:tab w:val="left" w:pos="-720"/>
        </w:tabs>
        <w:suppressAutoHyphens/>
        <w:jc w:val="both"/>
        <w:rPr>
          <w:spacing w:val="-3"/>
        </w:rPr>
      </w:pPr>
    </w:p>
    <w:p w14:paraId="33CD4479" w14:textId="77777777" w:rsidR="00B74B60" w:rsidRPr="005833D2" w:rsidRDefault="00B74B60" w:rsidP="00B74B60">
      <w:pPr>
        <w:tabs>
          <w:tab w:val="left" w:pos="-720"/>
        </w:tabs>
        <w:suppressAutoHyphens/>
        <w:jc w:val="both"/>
        <w:rPr>
          <w:spacing w:val="-3"/>
        </w:rPr>
      </w:pPr>
    </w:p>
    <w:p w14:paraId="64C8ADB2" w14:textId="77777777" w:rsidR="00B74B60" w:rsidRPr="005833D2" w:rsidRDefault="00B74B60" w:rsidP="00B74B60">
      <w:pPr>
        <w:tabs>
          <w:tab w:val="left" w:pos="-720"/>
          <w:tab w:val="left" w:pos="1900"/>
        </w:tabs>
        <w:suppressAutoHyphens/>
        <w:rPr>
          <w:b/>
          <w:spacing w:val="-3"/>
          <w:u w:val="single"/>
        </w:rPr>
      </w:pPr>
      <w:r w:rsidRPr="005833D2">
        <w:rPr>
          <w:spacing w:val="-3"/>
        </w:rPr>
        <w:t xml:space="preserve">Development Name: </w:t>
      </w:r>
      <w:r w:rsidRPr="005833D2">
        <w:rPr>
          <w:spacing w:val="-3"/>
        </w:rPr>
        <w:tab/>
      </w:r>
      <w:r w:rsidRPr="005833D2">
        <w:rPr>
          <w:spacing w:val="-3"/>
        </w:rPr>
        <w:tab/>
      </w:r>
      <w:r w:rsidR="00C3003E">
        <w:rPr>
          <w:b/>
          <w:spacing w:val="-3"/>
        </w:rPr>
        <w:t>____________________________________</w:t>
      </w:r>
    </w:p>
    <w:p w14:paraId="01BC7A68" w14:textId="77777777" w:rsidR="00B74B60" w:rsidRPr="005833D2" w:rsidRDefault="00B74B60" w:rsidP="00B74B60">
      <w:pPr>
        <w:tabs>
          <w:tab w:val="left" w:pos="-720"/>
        </w:tabs>
        <w:suppressAutoHyphens/>
        <w:rPr>
          <w:spacing w:val="-3"/>
        </w:rPr>
      </w:pPr>
    </w:p>
    <w:p w14:paraId="36B09B1C" w14:textId="77777777" w:rsidR="00B74B60" w:rsidRPr="005833D2" w:rsidRDefault="00B74B60" w:rsidP="00B74B60">
      <w:pPr>
        <w:tabs>
          <w:tab w:val="left" w:pos="-720"/>
        </w:tabs>
        <w:suppressAutoHyphens/>
        <w:rPr>
          <w:spacing w:val="-3"/>
        </w:rPr>
      </w:pPr>
    </w:p>
    <w:p w14:paraId="303B44E9" w14:textId="77777777" w:rsidR="00B74B60" w:rsidRPr="005833D2" w:rsidRDefault="00B74B60" w:rsidP="00B74B60">
      <w:pPr>
        <w:tabs>
          <w:tab w:val="left" w:pos="-720"/>
        </w:tabs>
        <w:suppressAutoHyphens/>
        <w:ind w:left="2160" w:hanging="2160"/>
        <w:rPr>
          <w:b/>
          <w:spacing w:val="-3"/>
        </w:rPr>
      </w:pPr>
      <w:r w:rsidRPr="005833D2">
        <w:rPr>
          <w:spacing w:val="-3"/>
        </w:rPr>
        <w:t>Development Location:</w:t>
      </w:r>
      <w:r w:rsidRPr="005833D2">
        <w:rPr>
          <w:spacing w:val="-3"/>
        </w:rPr>
        <w:tab/>
      </w:r>
      <w:r w:rsidR="00C3003E">
        <w:rPr>
          <w:b/>
          <w:spacing w:val="-3"/>
        </w:rPr>
        <w:t>____________________________________</w:t>
      </w:r>
      <w:r w:rsidR="007E096D" w:rsidRPr="005833D2">
        <w:rPr>
          <w:b/>
          <w:spacing w:val="-3"/>
        </w:rPr>
        <w:t xml:space="preserve"> </w:t>
      </w:r>
    </w:p>
    <w:p w14:paraId="6CCF70EA" w14:textId="77777777" w:rsidR="00B74B60" w:rsidRPr="005833D2" w:rsidRDefault="00360A27" w:rsidP="00C3003E">
      <w:pPr>
        <w:tabs>
          <w:tab w:val="left" w:pos="-720"/>
        </w:tabs>
        <w:suppressAutoHyphens/>
        <w:ind w:left="2160" w:hanging="2160"/>
        <w:rPr>
          <w:spacing w:val="-3"/>
          <w:u w:val="single"/>
        </w:rPr>
      </w:pPr>
      <w:r w:rsidRPr="005833D2">
        <w:rPr>
          <w:b/>
          <w:spacing w:val="-3"/>
        </w:rPr>
        <w:tab/>
      </w:r>
      <w:r w:rsidR="00C412C6">
        <w:rPr>
          <w:b/>
          <w:spacing w:val="-3"/>
        </w:rPr>
        <w:tab/>
      </w:r>
      <w:r w:rsidR="00C3003E">
        <w:rPr>
          <w:b/>
          <w:spacing w:val="-3"/>
        </w:rPr>
        <w:t>____________________________________</w:t>
      </w:r>
      <w:r w:rsidR="00C3003E" w:rsidRPr="005833D2">
        <w:rPr>
          <w:b/>
          <w:spacing w:val="-3"/>
        </w:rPr>
        <w:t xml:space="preserve"> </w:t>
      </w:r>
      <w:r w:rsidR="00B74B60" w:rsidRPr="005833D2">
        <w:rPr>
          <w:b/>
          <w:noProof/>
          <w:spacing w:val="-3"/>
        </w:rPr>
        <w:t xml:space="preserve">                                     </w:t>
      </w:r>
      <w:r w:rsidR="00C412C6">
        <w:rPr>
          <w:b/>
          <w:noProof/>
          <w:spacing w:val="-3"/>
        </w:rPr>
        <w:tab/>
      </w:r>
      <w:r w:rsidR="00B74B60" w:rsidRPr="005833D2">
        <w:rPr>
          <w:b/>
          <w:noProof/>
          <w:spacing w:val="-3"/>
        </w:rPr>
        <w:tab/>
      </w:r>
      <w:r w:rsidR="00C3003E">
        <w:rPr>
          <w:b/>
          <w:spacing w:val="-3"/>
        </w:rPr>
        <w:t>____________________________________</w:t>
      </w:r>
    </w:p>
    <w:p w14:paraId="6D2BABC7" w14:textId="77777777" w:rsidR="00B74B60" w:rsidRPr="005833D2" w:rsidRDefault="00B74B60" w:rsidP="00B74B60">
      <w:pPr>
        <w:tabs>
          <w:tab w:val="left" w:pos="-720"/>
        </w:tabs>
        <w:suppressAutoHyphens/>
        <w:rPr>
          <w:spacing w:val="-3"/>
        </w:rPr>
      </w:pPr>
    </w:p>
    <w:p w14:paraId="3F69EB5A" w14:textId="77777777" w:rsidR="00B74B60" w:rsidRPr="005833D2" w:rsidRDefault="00B74B60" w:rsidP="00B74B60">
      <w:pPr>
        <w:tabs>
          <w:tab w:val="left" w:pos="-720"/>
        </w:tabs>
        <w:suppressAutoHyphens/>
        <w:rPr>
          <w:spacing w:val="-3"/>
        </w:rPr>
      </w:pPr>
    </w:p>
    <w:p w14:paraId="5D76B17D" w14:textId="77777777" w:rsidR="00B74B60" w:rsidRPr="005833D2" w:rsidRDefault="00B74B60" w:rsidP="009C577C">
      <w:pPr>
        <w:tabs>
          <w:tab w:val="left" w:pos="-720"/>
        </w:tabs>
        <w:suppressAutoHyphens/>
        <w:rPr>
          <w:spacing w:val="-3"/>
          <w:u w:val="single"/>
        </w:rPr>
      </w:pPr>
      <w:r w:rsidRPr="005833D2">
        <w:rPr>
          <w:spacing w:val="-3"/>
        </w:rPr>
        <w:t xml:space="preserve">Development Building Identification Number (“BIN”)  </w:t>
      </w:r>
      <w:r w:rsidR="00C3003E">
        <w:rPr>
          <w:b/>
          <w:noProof/>
          <w:spacing w:val="-3"/>
        </w:rPr>
        <w:t>________________</w:t>
      </w:r>
    </w:p>
    <w:p w14:paraId="2D83E16D" w14:textId="77777777" w:rsidR="00B74B60" w:rsidRPr="005833D2" w:rsidRDefault="00B74B60" w:rsidP="00B74B60">
      <w:pPr>
        <w:tabs>
          <w:tab w:val="center" w:pos="4680"/>
        </w:tabs>
        <w:suppressAutoHyphens/>
        <w:jc w:val="center"/>
        <w:rPr>
          <w:b/>
          <w:spacing w:val="-3"/>
        </w:rPr>
      </w:pPr>
      <w:r w:rsidRPr="005833D2">
        <w:br w:type="page"/>
      </w:r>
      <w:r w:rsidRPr="005833D2">
        <w:lastRenderedPageBreak/>
        <w:t>LIEN AND EXTENDED USE AGREEMENT</w:t>
      </w:r>
    </w:p>
    <w:p w14:paraId="376BE458" w14:textId="77777777" w:rsidR="00B74B60" w:rsidRPr="005833D2" w:rsidRDefault="00B74B60" w:rsidP="00B74B60">
      <w:pPr>
        <w:pStyle w:val="Title"/>
        <w:rPr>
          <w:sz w:val="24"/>
          <w:u w:val="none"/>
        </w:rPr>
      </w:pPr>
      <w:r w:rsidRPr="005833D2">
        <w:rPr>
          <w:sz w:val="24"/>
          <w:u w:val="none"/>
        </w:rPr>
        <w:t xml:space="preserve">Low Income Housing Tax Credit Award # </w:t>
      </w:r>
      <w:r w:rsidR="00C3003E" w:rsidRPr="00C3003E">
        <w:rPr>
          <w:noProof/>
          <w:spacing w:val="-3"/>
          <w:sz w:val="24"/>
          <w:shd w:val="clear" w:color="auto" w:fill="D9D9D9" w:themeFill="background1" w:themeFillShade="D9"/>
        </w:rPr>
        <w:t>[INSERT AWARD NUMBER]</w:t>
      </w:r>
    </w:p>
    <w:p w14:paraId="4123E454" w14:textId="77777777" w:rsidR="00B74B60" w:rsidRPr="005833D2" w:rsidRDefault="00B74B60" w:rsidP="00B74B60">
      <w:pPr>
        <w:jc w:val="both"/>
      </w:pPr>
    </w:p>
    <w:p w14:paraId="18FB349F" w14:textId="77777777" w:rsidR="00B74B60" w:rsidRPr="005833D2" w:rsidRDefault="00B74B60" w:rsidP="00B74B60">
      <w:pPr>
        <w:jc w:val="both"/>
      </w:pPr>
      <w:r w:rsidRPr="005833D2">
        <w:t xml:space="preserve">This Lien and Extended Use Agreement (“Agreement”) is made by and between </w:t>
      </w:r>
      <w:r w:rsidR="00C3003E" w:rsidRPr="00C3003E">
        <w:rPr>
          <w:shd w:val="clear" w:color="auto" w:fill="D9D9D9" w:themeFill="background1" w:themeFillShade="D9"/>
        </w:rPr>
        <w:t>[INSERT OWNER</w:t>
      </w:r>
      <w:r w:rsidR="00C3003E">
        <w:t>]</w:t>
      </w:r>
      <w:r w:rsidRPr="005833D2">
        <w:t xml:space="preserve"> (“Owner”), the Owner of certain real estate located at </w:t>
      </w:r>
      <w:r w:rsidR="00C3003E" w:rsidRPr="00C3003E">
        <w:rPr>
          <w:shd w:val="clear" w:color="auto" w:fill="D9D9D9" w:themeFill="background1" w:themeFillShade="D9"/>
        </w:rPr>
        <w:t>[INSERT ADDRESS]</w:t>
      </w:r>
      <w:r w:rsidR="00C3003E">
        <w:t xml:space="preserve">, </w:t>
      </w:r>
      <w:r w:rsidR="00C3003E" w:rsidRPr="00C3003E">
        <w:rPr>
          <w:shd w:val="clear" w:color="auto" w:fill="D9D9D9" w:themeFill="background1" w:themeFillShade="D9"/>
        </w:rPr>
        <w:t>[INSERT CITY]</w:t>
      </w:r>
      <w:r w:rsidR="0074563C" w:rsidRPr="005833D2">
        <w:t>,</w:t>
      </w:r>
      <w:r w:rsidR="00C3003E">
        <w:t xml:space="preserve"> in </w:t>
      </w:r>
      <w:r w:rsidR="00C3003E" w:rsidRPr="00C3003E">
        <w:rPr>
          <w:shd w:val="clear" w:color="auto" w:fill="D9D9D9" w:themeFill="background1" w:themeFillShade="D9"/>
        </w:rPr>
        <w:t>[INSERT COUNTY]</w:t>
      </w:r>
      <w:r w:rsidR="00C3003E">
        <w:t xml:space="preserve"> County, </w:t>
      </w:r>
      <w:r w:rsidRPr="005833D2">
        <w:t xml:space="preserve">State of Indiana, more particularly described on “Exhibit A” (“Real Estate”), and the Indiana Housing and Community Development Authority (“IHCDA” or the “Authority”), a public body corporate and politic of the State of Indiana.  </w:t>
      </w:r>
    </w:p>
    <w:p w14:paraId="781E83E3" w14:textId="77777777" w:rsidR="00B74B60" w:rsidRPr="005833D2" w:rsidRDefault="00B74B60" w:rsidP="00B74B60">
      <w:pPr>
        <w:jc w:val="both"/>
      </w:pPr>
    </w:p>
    <w:p w14:paraId="45B68A49" w14:textId="77777777" w:rsidR="00B74B60" w:rsidRPr="005833D2" w:rsidRDefault="00B74B60" w:rsidP="00B74B60">
      <w:pPr>
        <w:pStyle w:val="Heading1"/>
        <w:spacing w:after="120"/>
        <w:jc w:val="both"/>
        <w:rPr>
          <w:b w:val="0"/>
          <w:u w:val="single"/>
        </w:rPr>
      </w:pPr>
      <w:r w:rsidRPr="005833D2">
        <w:rPr>
          <w:u w:val="single"/>
        </w:rPr>
        <w:t xml:space="preserve">I.  PURPOSE </w:t>
      </w:r>
    </w:p>
    <w:p w14:paraId="06E3DEE0" w14:textId="77777777" w:rsidR="00CB35B6" w:rsidRPr="005833D2" w:rsidRDefault="00B74B60" w:rsidP="00CB35B6">
      <w:pPr>
        <w:numPr>
          <w:ilvl w:val="0"/>
          <w:numId w:val="14"/>
        </w:numPr>
        <w:spacing w:after="120"/>
        <w:jc w:val="both"/>
      </w:pPr>
      <w:r w:rsidRPr="005833D2">
        <w:t xml:space="preserve">IHCDA is authorized to act as the state’s housing credit agency and administers, operates, and manages the allocation of low income housing tax credits (“LIHTC”) pursuant to Section 42 of the Internal Revenue Code (“Code”), the  Qualified Allocation Plan for the </w:t>
      </w:r>
      <w:r w:rsidR="00C3003E">
        <w:t>S</w:t>
      </w:r>
      <w:r w:rsidRPr="005833D2">
        <w:t>tate of Indiana (“Allocation Plan”) and other rules, regulations, guidance and notices relating to LIHTC issued by the Internal Revenue Service (“IRS”) or IHCDA, from time to time (collectively “LIHTC Program”).</w:t>
      </w:r>
    </w:p>
    <w:p w14:paraId="6EE9EE5F" w14:textId="77777777" w:rsidR="00CB35B6" w:rsidRPr="005833D2" w:rsidRDefault="00B74B60" w:rsidP="00CB35B6">
      <w:pPr>
        <w:numPr>
          <w:ilvl w:val="0"/>
          <w:numId w:val="14"/>
        </w:numPr>
        <w:spacing w:after="120"/>
        <w:jc w:val="both"/>
      </w:pPr>
      <w:r w:rsidRPr="005833D2">
        <w:t>Owner received a reservation for an allocation of LIHTC credits in the amount of</w:t>
      </w:r>
      <w:r w:rsidR="00114772" w:rsidRPr="005833D2">
        <w:t xml:space="preserve"> </w:t>
      </w:r>
      <w:r w:rsidR="00C3003E" w:rsidRPr="00C3507E">
        <w:rPr>
          <w:highlight w:val="lightGray"/>
        </w:rPr>
        <w:t>[INSERT SPELLED-OUT AMOUNT]</w:t>
      </w:r>
      <w:r w:rsidR="007E096D" w:rsidRPr="005833D2">
        <w:t xml:space="preserve"> </w:t>
      </w:r>
      <w:r w:rsidRPr="005833D2">
        <w:rPr>
          <w:noProof/>
        </w:rPr>
        <w:t>Dollars</w:t>
      </w:r>
      <w:r w:rsidRPr="005833D2">
        <w:t xml:space="preserve"> (</w:t>
      </w:r>
      <w:r w:rsidRPr="005833D2">
        <w:rPr>
          <w:noProof/>
        </w:rPr>
        <w:t>$</w:t>
      </w:r>
      <w:r w:rsidR="00C3003E" w:rsidRPr="00C3003E">
        <w:rPr>
          <w:noProof/>
          <w:shd w:val="clear" w:color="auto" w:fill="D9D9D9" w:themeFill="background1" w:themeFillShade="D9"/>
        </w:rPr>
        <w:t>[INSERT AMOUNT]</w:t>
      </w:r>
      <w:r w:rsidRPr="005833D2">
        <w:t>)</w:t>
      </w:r>
      <w:r w:rsidRPr="005833D2">
        <w:rPr>
          <w:b/>
        </w:rPr>
        <w:t xml:space="preserve"> </w:t>
      </w:r>
      <w:r w:rsidRPr="005833D2">
        <w:t xml:space="preserve">(“Credits”), to be used to finance the construction </w:t>
      </w:r>
      <w:r w:rsidR="001A5846">
        <w:t>and/</w:t>
      </w:r>
      <w:r w:rsidR="00C3003E">
        <w:t xml:space="preserve">or rehabilitation </w:t>
      </w:r>
      <w:r w:rsidRPr="005833D2">
        <w:t>of a rental housing project proposed in Owner’s LIHTC application for the Real Estate (“Project”), which Project is subject to all of the requirements of the LIHTC Program.</w:t>
      </w:r>
    </w:p>
    <w:p w14:paraId="1F6A98CB" w14:textId="77777777" w:rsidR="00CB35B6" w:rsidRPr="005833D2" w:rsidRDefault="00B74B60" w:rsidP="00CB35B6">
      <w:pPr>
        <w:numPr>
          <w:ilvl w:val="0"/>
          <w:numId w:val="14"/>
        </w:numPr>
        <w:spacing w:after="120"/>
        <w:jc w:val="both"/>
      </w:pPr>
      <w:r w:rsidRPr="005833D2">
        <w:t>Owner represented to the Authority, and the Authority has relied on those representations, that the Project shall comply with all applicable construction, occupancy, and affordability requirements of the LIHTC Program and that the Project shall continue to meet these requirements for the LIHTC extended use period, as defined below.</w:t>
      </w:r>
    </w:p>
    <w:p w14:paraId="577454F9" w14:textId="77777777" w:rsidR="00CB35B6" w:rsidRPr="005833D2" w:rsidRDefault="00B74B60" w:rsidP="00CB35B6">
      <w:pPr>
        <w:numPr>
          <w:ilvl w:val="0"/>
          <w:numId w:val="14"/>
        </w:numPr>
        <w:spacing w:after="120"/>
        <w:jc w:val="both"/>
      </w:pPr>
      <w:r w:rsidRPr="005833D2">
        <w:t>The LIHTC Program requires that certain use restrictions be imposed upon any real estate assisted by Credits awarded by IHCDA to ensure that the benefits of such Credits remain with the intended beneficiaries under the LIHTC Program, as well as to comply with the Code.</w:t>
      </w:r>
    </w:p>
    <w:p w14:paraId="24ECBB43" w14:textId="2622EC27" w:rsidR="00B74B60" w:rsidRDefault="00B74B60" w:rsidP="00CB35B6">
      <w:pPr>
        <w:numPr>
          <w:ilvl w:val="0"/>
          <w:numId w:val="14"/>
        </w:numPr>
        <w:spacing w:after="120"/>
        <w:jc w:val="both"/>
        <w:rPr>
          <w:ins w:id="4" w:author="Rayburn, Matt" w:date="2022-08-23T21:33:00Z"/>
        </w:rPr>
      </w:pPr>
      <w:r w:rsidRPr="005833D2">
        <w:t xml:space="preserve">Specifically, IHCDA requires that the use restrictions remain in force and effect for the entire </w:t>
      </w:r>
      <w:r w:rsidR="007B4238">
        <w:t>fifteen (15) year Compliance P</w:t>
      </w:r>
      <w:r w:rsidRPr="005833D2">
        <w:t>eriod</w:t>
      </w:r>
      <w:r w:rsidR="003C396A" w:rsidRPr="005833D2">
        <w:t xml:space="preserve"> </w:t>
      </w:r>
      <w:r w:rsidRPr="005833D2">
        <w:t>required by the IRS</w:t>
      </w:r>
      <w:r w:rsidR="007B4238">
        <w:t xml:space="preserve"> plus </w:t>
      </w:r>
      <w:del w:id="5" w:author="Rayburn, Matt" w:date="2022-08-23T21:34:00Z">
        <w:r w:rsidR="007B4238" w:rsidDel="005744F5">
          <w:delText xml:space="preserve">an </w:delText>
        </w:r>
      </w:del>
      <w:ins w:id="6" w:author="Rayburn, Matt" w:date="2022-08-23T21:34:00Z">
        <w:r w:rsidR="005744F5">
          <w:t xml:space="preserve">the </w:t>
        </w:r>
      </w:ins>
      <w:r w:rsidR="007B4238">
        <w:t xml:space="preserve">additional </w:t>
      </w:r>
      <w:del w:id="7" w:author="Rayburn, Matt" w:date="2022-08-23T21:32:00Z">
        <w:r w:rsidR="007B4238" w:rsidDel="005744F5">
          <w:delText>fifteen (15)</w:delText>
        </w:r>
      </w:del>
      <w:ins w:id="8" w:author="Rayburn, Matt" w:date="2022-08-23T21:32:00Z">
        <w:r w:rsidR="005744F5">
          <w:t>number of</w:t>
        </w:r>
      </w:ins>
      <w:r w:rsidR="007B4238">
        <w:t xml:space="preserve"> years</w:t>
      </w:r>
      <w:r w:rsidR="00985A7A">
        <w:t xml:space="preserve"> </w:t>
      </w:r>
      <w:ins w:id="9" w:author="Rayburn, Matt" w:date="2022-08-23T21:33:00Z">
        <w:r w:rsidR="005744F5">
          <w:t xml:space="preserve">noted </w:t>
        </w:r>
      </w:ins>
      <w:ins w:id="10" w:author="Rayburn, Matt" w:date="2022-08-23T21:32:00Z">
        <w:r w:rsidR="005744F5">
          <w:t xml:space="preserve">below </w:t>
        </w:r>
      </w:ins>
      <w:del w:id="11" w:author="Rayburn, Matt" w:date="2022-08-23T21:33:00Z">
        <w:r w:rsidR="00985A7A" w:rsidDel="005744F5">
          <w:delText>for a total of thirty (30) years</w:delText>
        </w:r>
        <w:r w:rsidRPr="005833D2" w:rsidDel="005744F5">
          <w:delText xml:space="preserve"> </w:delText>
        </w:r>
      </w:del>
      <w:r w:rsidRPr="005833D2">
        <w:t>(</w:t>
      </w:r>
      <w:r w:rsidR="007B4238">
        <w:t xml:space="preserve">collectively the </w:t>
      </w:r>
      <w:r w:rsidRPr="005833D2">
        <w:t>“Extended Use Period”)</w:t>
      </w:r>
      <w:r w:rsidR="007B4238">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6491"/>
      </w:tblGrid>
      <w:tr w:rsidR="005744F5" w:rsidRPr="005833D2" w14:paraId="077C24A7" w14:textId="77777777" w:rsidTr="004C4A7C">
        <w:trPr>
          <w:jc w:val="center"/>
          <w:ins w:id="12" w:author="Rayburn, Matt" w:date="2022-08-23T21:36:00Z"/>
        </w:trPr>
        <w:tc>
          <w:tcPr>
            <w:tcW w:w="1136" w:type="dxa"/>
          </w:tcPr>
          <w:p w14:paraId="4FB4ED66" w14:textId="77777777" w:rsidR="005744F5" w:rsidRPr="005833D2" w:rsidRDefault="005744F5" w:rsidP="004C4A7C">
            <w:pPr>
              <w:jc w:val="center"/>
              <w:rPr>
                <w:ins w:id="13" w:author="Rayburn, Matt" w:date="2022-08-23T21:36:00Z"/>
                <w:b/>
                <w:bCs/>
              </w:rPr>
            </w:pPr>
            <w:ins w:id="14" w:author="Rayburn, Matt" w:date="2022-08-23T21:36:00Z">
              <w:r w:rsidRPr="005833D2">
                <w:rPr>
                  <w:b/>
                  <w:bCs/>
                </w:rPr>
                <w:t>Selection</w:t>
              </w:r>
            </w:ins>
          </w:p>
          <w:p w14:paraId="6B044422" w14:textId="77777777" w:rsidR="005744F5" w:rsidRPr="005833D2" w:rsidRDefault="005744F5" w:rsidP="004C4A7C">
            <w:pPr>
              <w:jc w:val="center"/>
              <w:rPr>
                <w:ins w:id="15" w:author="Rayburn, Matt" w:date="2022-08-23T21:36:00Z"/>
                <w:b/>
                <w:bCs/>
              </w:rPr>
            </w:pPr>
            <w:ins w:id="16" w:author="Rayburn, Matt" w:date="2022-08-23T21:36:00Z">
              <w:r w:rsidRPr="005833D2">
                <w:rPr>
                  <w:b/>
                  <w:bCs/>
                </w:rPr>
                <w:t>Insert “X”</w:t>
              </w:r>
            </w:ins>
          </w:p>
        </w:tc>
        <w:tc>
          <w:tcPr>
            <w:tcW w:w="6491" w:type="dxa"/>
          </w:tcPr>
          <w:p w14:paraId="1DB6C3A4" w14:textId="77777777" w:rsidR="005744F5" w:rsidRPr="005833D2" w:rsidRDefault="005744F5" w:rsidP="004C4A7C">
            <w:pPr>
              <w:jc w:val="both"/>
              <w:rPr>
                <w:ins w:id="17" w:author="Rayburn, Matt" w:date="2022-08-23T21:36:00Z"/>
                <w:b/>
                <w:bCs/>
              </w:rPr>
            </w:pPr>
            <w:ins w:id="18" w:author="Rayburn, Matt" w:date="2022-08-23T21:36:00Z">
              <w:r w:rsidRPr="005833D2">
                <w:rPr>
                  <w:b/>
                  <w:bCs/>
                </w:rPr>
                <w:t>Owner’s Commitment</w:t>
              </w:r>
            </w:ins>
          </w:p>
        </w:tc>
      </w:tr>
      <w:tr w:rsidR="005744F5" w:rsidRPr="005833D2" w14:paraId="02DA53B9" w14:textId="77777777" w:rsidTr="004C4A7C">
        <w:trPr>
          <w:jc w:val="center"/>
          <w:ins w:id="19" w:author="Rayburn, Matt" w:date="2022-08-23T21:36:00Z"/>
        </w:trPr>
        <w:tc>
          <w:tcPr>
            <w:tcW w:w="1136" w:type="dxa"/>
          </w:tcPr>
          <w:p w14:paraId="4096C561" w14:textId="77777777" w:rsidR="005744F5" w:rsidRPr="005833D2" w:rsidRDefault="005744F5" w:rsidP="004C4A7C">
            <w:pPr>
              <w:jc w:val="center"/>
              <w:rPr>
                <w:ins w:id="20" w:author="Rayburn, Matt" w:date="2022-08-23T21:36:00Z"/>
                <w:b/>
                <w:bCs/>
              </w:rPr>
            </w:pPr>
            <w:ins w:id="21" w:author="Rayburn, Matt" w:date="2022-08-23T21:36:00Z">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ins>
          </w:p>
        </w:tc>
        <w:tc>
          <w:tcPr>
            <w:tcW w:w="6491" w:type="dxa"/>
          </w:tcPr>
          <w:p w14:paraId="731EE23E" w14:textId="77777777" w:rsidR="005744F5" w:rsidRPr="005833D2" w:rsidRDefault="005744F5" w:rsidP="004C4A7C">
            <w:pPr>
              <w:rPr>
                <w:ins w:id="22" w:author="Rayburn, Matt" w:date="2022-08-23T21:36:00Z"/>
              </w:rPr>
            </w:pPr>
            <w:ins w:id="23" w:author="Rayburn, Matt" w:date="2022-08-23T21:36:00Z">
              <w:r>
                <w:t>An additional fifteen (15) years for a total of thirty (30) years</w:t>
              </w:r>
            </w:ins>
          </w:p>
        </w:tc>
      </w:tr>
      <w:tr w:rsidR="005744F5" w:rsidRPr="005833D2" w14:paraId="53C57C33" w14:textId="77777777" w:rsidTr="004C4A7C">
        <w:trPr>
          <w:jc w:val="center"/>
          <w:ins w:id="24" w:author="Rayburn, Matt" w:date="2022-08-23T21:36:00Z"/>
        </w:trPr>
        <w:tc>
          <w:tcPr>
            <w:tcW w:w="1136" w:type="dxa"/>
          </w:tcPr>
          <w:p w14:paraId="0CCA829A" w14:textId="77777777" w:rsidR="005744F5" w:rsidRPr="005833D2" w:rsidRDefault="005744F5" w:rsidP="004C4A7C">
            <w:pPr>
              <w:jc w:val="center"/>
              <w:rPr>
                <w:ins w:id="25" w:author="Rayburn, Matt" w:date="2022-08-23T21:36:00Z"/>
                <w:b/>
                <w:bCs/>
              </w:rPr>
            </w:pPr>
            <w:ins w:id="26" w:author="Rayburn, Matt" w:date="2022-08-23T21:36:00Z">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ins>
          </w:p>
        </w:tc>
        <w:tc>
          <w:tcPr>
            <w:tcW w:w="6491" w:type="dxa"/>
          </w:tcPr>
          <w:p w14:paraId="50010FBC" w14:textId="77777777" w:rsidR="005744F5" w:rsidRPr="005833D2" w:rsidRDefault="005744F5" w:rsidP="004C4A7C">
            <w:pPr>
              <w:jc w:val="both"/>
              <w:rPr>
                <w:ins w:id="27" w:author="Rayburn, Matt" w:date="2022-08-23T21:36:00Z"/>
              </w:rPr>
            </w:pPr>
            <w:ins w:id="28" w:author="Rayburn, Matt" w:date="2022-08-23T21:36:00Z">
              <w:r>
                <w:t>An additional twenty (20) years for a total of thirty-five (35) years</w:t>
              </w:r>
            </w:ins>
          </w:p>
        </w:tc>
      </w:tr>
      <w:tr w:rsidR="005744F5" w:rsidRPr="005833D2" w14:paraId="48F9D7DD" w14:textId="77777777" w:rsidTr="004C4A7C">
        <w:trPr>
          <w:jc w:val="center"/>
          <w:ins w:id="29" w:author="Rayburn, Matt" w:date="2022-08-23T21:36:00Z"/>
        </w:trPr>
        <w:tc>
          <w:tcPr>
            <w:tcW w:w="1136" w:type="dxa"/>
          </w:tcPr>
          <w:p w14:paraId="5A3A8412" w14:textId="77777777" w:rsidR="005744F5" w:rsidRPr="005833D2" w:rsidRDefault="005744F5" w:rsidP="004C4A7C">
            <w:pPr>
              <w:jc w:val="center"/>
              <w:rPr>
                <w:ins w:id="30" w:author="Rayburn, Matt" w:date="2022-08-23T21:36:00Z"/>
                <w:b/>
                <w:bCs/>
              </w:rPr>
            </w:pPr>
            <w:ins w:id="31" w:author="Rayburn, Matt" w:date="2022-08-23T21:36:00Z">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ins>
          </w:p>
        </w:tc>
        <w:tc>
          <w:tcPr>
            <w:tcW w:w="6491" w:type="dxa"/>
          </w:tcPr>
          <w:p w14:paraId="11E994B0" w14:textId="77777777" w:rsidR="005744F5" w:rsidRPr="005833D2" w:rsidRDefault="005744F5" w:rsidP="004C4A7C">
            <w:pPr>
              <w:jc w:val="both"/>
              <w:rPr>
                <w:ins w:id="32" w:author="Rayburn, Matt" w:date="2022-08-23T21:36:00Z"/>
              </w:rPr>
            </w:pPr>
            <w:ins w:id="33" w:author="Rayburn, Matt" w:date="2022-08-23T21:36:00Z">
              <w:r>
                <w:t>An additional twenty-five (25) years for a total of forty (40) years</w:t>
              </w:r>
            </w:ins>
          </w:p>
        </w:tc>
      </w:tr>
    </w:tbl>
    <w:p w14:paraId="4961EF1E" w14:textId="77777777" w:rsidR="005744F5" w:rsidRPr="005833D2" w:rsidRDefault="005744F5" w:rsidP="005744F5">
      <w:pPr>
        <w:rPr>
          <w:u w:val="single"/>
        </w:rPr>
      </w:pPr>
    </w:p>
    <w:p w14:paraId="1CA111A2" w14:textId="77777777" w:rsidR="00B74B60" w:rsidRPr="005833D2" w:rsidRDefault="00B74B60" w:rsidP="00B74B60">
      <w:pPr>
        <w:pStyle w:val="Heading1"/>
        <w:jc w:val="left"/>
        <w:rPr>
          <w:u w:val="single"/>
        </w:rPr>
      </w:pPr>
      <w:r w:rsidRPr="005833D2">
        <w:rPr>
          <w:u w:val="single"/>
        </w:rPr>
        <w:t>II</w:t>
      </w:r>
      <w:r w:rsidR="00020FE8" w:rsidRPr="005833D2">
        <w:rPr>
          <w:u w:val="single"/>
        </w:rPr>
        <w:t>. COVENANTS</w:t>
      </w:r>
      <w:r w:rsidRPr="005833D2">
        <w:rPr>
          <w:u w:val="single"/>
        </w:rPr>
        <w:t xml:space="preserve"> AND OBLIGATIONS</w:t>
      </w:r>
    </w:p>
    <w:p w14:paraId="6A2E3629" w14:textId="77777777" w:rsidR="00B74B60" w:rsidRPr="005833D2" w:rsidRDefault="00B74B60" w:rsidP="00B74B60">
      <w:pPr>
        <w:jc w:val="both"/>
        <w:rPr>
          <w:b/>
        </w:rPr>
      </w:pPr>
    </w:p>
    <w:p w14:paraId="09E0B996" w14:textId="77777777" w:rsidR="00B74B60" w:rsidRPr="005833D2" w:rsidRDefault="00B74B60" w:rsidP="00B74B60">
      <w:pPr>
        <w:jc w:val="both"/>
      </w:pPr>
      <w:r w:rsidRPr="005833D2">
        <w:t>The parties agree that the reservation by IHCDA of Credits to be allocated to Owner when t</w:t>
      </w:r>
      <w:r w:rsidR="00D737B1" w:rsidRPr="005833D2">
        <w:t>he Project is placed in service</w:t>
      </w:r>
      <w:r w:rsidRPr="005833D2">
        <w:t xml:space="preserve"> constitutes adequate consideration for the obligations undertaken by Owner in this Agreement.  As of the date entered below, Owner hereby imposes the following use and deed restrictions upon the Real Estate and warrants, grants and conveys to IHCDA a lien upon the Real Estate for the duration </w:t>
      </w:r>
      <w:r w:rsidRPr="005833D2">
        <w:lastRenderedPageBreak/>
        <w:t xml:space="preserve">of the Extended Use Period (the “Lien”).  In consideration of these mutual undertakings and covenants, the parties further agree as follows:  </w:t>
      </w:r>
    </w:p>
    <w:p w14:paraId="0D3C582F" w14:textId="77777777" w:rsidR="00B74B60" w:rsidRPr="005833D2" w:rsidRDefault="00B74B60" w:rsidP="00B74B60">
      <w:pPr>
        <w:jc w:val="both"/>
      </w:pPr>
    </w:p>
    <w:p w14:paraId="5F0FA863" w14:textId="3C3ACF77" w:rsidR="00B74B60" w:rsidRPr="005833D2" w:rsidRDefault="00B74B60" w:rsidP="00BA6479">
      <w:pPr>
        <w:pStyle w:val="ListParagraph"/>
        <w:numPr>
          <w:ilvl w:val="0"/>
          <w:numId w:val="16"/>
        </w:numPr>
        <w:spacing w:after="120"/>
        <w:jc w:val="both"/>
      </w:pPr>
      <w:r w:rsidRPr="005833D2">
        <w:t xml:space="preserve">As a condition precedent to the availability of Credits for the Project, Owner shall deliver to and record this Agreement and its attachments with the Office of the Recorder for </w:t>
      </w:r>
      <w:r w:rsidR="00C3507E" w:rsidRPr="00C3003E">
        <w:rPr>
          <w:shd w:val="clear" w:color="auto" w:fill="D9D9D9" w:themeFill="background1" w:themeFillShade="D9"/>
        </w:rPr>
        <w:t>[INSERT COUNTY]</w:t>
      </w:r>
      <w:r w:rsidR="00C3507E">
        <w:t xml:space="preserve"> </w:t>
      </w:r>
      <w:r w:rsidR="007E096D" w:rsidRPr="005833D2">
        <w:t xml:space="preserve"> </w:t>
      </w:r>
      <w:r w:rsidRPr="005833D2">
        <w:rPr>
          <w:noProof/>
        </w:rPr>
        <w:t>County</w:t>
      </w:r>
      <w:r w:rsidRPr="005833D2">
        <w:t xml:space="preserve">, Indiana, in which the Real Estate is located, to create a restrictive covenant running with the land upon which the Project is situated. Owner agrees </w:t>
      </w:r>
      <w:r w:rsidR="004559F6">
        <w:t xml:space="preserve">to ensure </w:t>
      </w:r>
      <w:r w:rsidRPr="005833D2">
        <w:t xml:space="preserve">that all requirements under Indiana law </w:t>
      </w:r>
      <w:r w:rsidR="00E54183">
        <w:t>are</w:t>
      </w:r>
      <w:r w:rsidRPr="005833D2">
        <w:t xml:space="preserve"> satisfied so that the provisions of this Agreement constitute valid and binding deed restrictions and covenants running with the Real Estate shall be satisfied in full.  Throughout the term of this Agreement, its covenants and restrictions shall survive and be effective regardless of whether any contract, deed or other instrument subsequently executed conveying all or part of the Real Estate provides that such conveyance is subject to this Agreement.  Owner agrees to obtain the consent of any prior recorded lien holder on the Real Estate to this Agreement, which consent shall be attached hereto and made a part hereof.    </w:t>
      </w:r>
    </w:p>
    <w:p w14:paraId="76BBC956" w14:textId="77777777" w:rsidR="00B74B60" w:rsidRPr="005833D2" w:rsidRDefault="00B74B60" w:rsidP="00BA6479">
      <w:pPr>
        <w:numPr>
          <w:ilvl w:val="0"/>
          <w:numId w:val="16"/>
        </w:numPr>
        <w:spacing w:after="120"/>
        <w:jc w:val="both"/>
      </w:pPr>
      <w:r w:rsidRPr="005833D2">
        <w:rPr>
          <w:spacing w:val="-3"/>
        </w:rPr>
        <w:t xml:space="preserve">Owner and the Project must continuously comply with the LIHTC Program, including applicable sections of the Code and all Treasury Regulations and rulings relating to </w:t>
      </w:r>
      <w:r w:rsidR="00C174E0">
        <w:rPr>
          <w:spacing w:val="-3"/>
        </w:rPr>
        <w:t xml:space="preserve">the </w:t>
      </w:r>
      <w:r w:rsidRPr="005833D2">
        <w:rPr>
          <w:spacing w:val="-3"/>
        </w:rPr>
        <w:t xml:space="preserve">LIHTC </w:t>
      </w:r>
      <w:r w:rsidR="00C174E0">
        <w:rPr>
          <w:spacing w:val="-3"/>
        </w:rPr>
        <w:t>Program</w:t>
      </w:r>
      <w:r w:rsidRPr="005833D2">
        <w:rPr>
          <w:spacing w:val="-3"/>
        </w:rPr>
        <w:t>, each as amended from time to time, as well as the occupancy, development, and rent restriction requirements of the Code, the Allocation Plan and the additional commitments Owner made to IHCDA resulting in issuance of Form 8609, which Owner agreed to satisfy in the initial and final applications (collectively, the “Occupancy Restrictions”), all of which are incorporated herein by reference.  Such Occupancy Restrictions include, but are not limited to:</w:t>
      </w:r>
    </w:p>
    <w:p w14:paraId="1D27CD3F" w14:textId="77777777" w:rsidR="00C174E0" w:rsidRDefault="00C174E0" w:rsidP="00B74B60">
      <w:pPr>
        <w:numPr>
          <w:ilvl w:val="1"/>
          <w:numId w:val="8"/>
        </w:numPr>
        <w:tabs>
          <w:tab w:val="left" w:pos="-720"/>
        </w:tabs>
        <w:suppressAutoHyphens/>
        <w:spacing w:after="120"/>
        <w:ind w:left="1440"/>
        <w:jc w:val="both"/>
        <w:rPr>
          <w:bCs/>
          <w:spacing w:val="-3"/>
        </w:rPr>
      </w:pPr>
      <w:r>
        <w:rPr>
          <w:bCs/>
          <w:spacing w:val="-3"/>
        </w:rPr>
        <w:t>Owner has irrevocably elected the following Minimum Set-Aside election</w:t>
      </w:r>
      <w:r w:rsidR="001A5846">
        <w:rPr>
          <w:bCs/>
          <w:spacing w:val="-3"/>
        </w:rPr>
        <w:t xml:space="preserve"> </w:t>
      </w:r>
      <w:r w:rsidR="009835FA">
        <w:rPr>
          <w:bCs/>
          <w:spacing w:val="-3"/>
        </w:rPr>
        <w:t xml:space="preserve">as defined </w:t>
      </w:r>
      <w:r w:rsidR="001A5846">
        <w:rPr>
          <w:bCs/>
          <w:spacing w:val="-3"/>
        </w:rPr>
        <w:t>in Section 42(g)(1) of the Code</w:t>
      </w:r>
      <w:r>
        <w:rPr>
          <w:bCs/>
          <w:spacing w:val="-3"/>
        </w:rPr>
        <w:t>:</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3708"/>
      </w:tblGrid>
      <w:tr w:rsidR="00C174E0" w:rsidRPr="005833D2" w14:paraId="0D9D8EE7" w14:textId="77777777" w:rsidTr="00C174E0">
        <w:tc>
          <w:tcPr>
            <w:tcW w:w="1136" w:type="dxa"/>
          </w:tcPr>
          <w:p w14:paraId="1AF9BE09" w14:textId="77777777" w:rsidR="00C174E0" w:rsidRPr="005833D2" w:rsidRDefault="00C174E0" w:rsidP="00A8625C">
            <w:pPr>
              <w:jc w:val="center"/>
              <w:rPr>
                <w:b/>
                <w:bCs/>
              </w:rPr>
            </w:pPr>
            <w:r w:rsidRPr="005833D2">
              <w:rPr>
                <w:b/>
                <w:bCs/>
              </w:rPr>
              <w:t>Selection</w:t>
            </w:r>
          </w:p>
          <w:p w14:paraId="79FC1211" w14:textId="77777777" w:rsidR="00C174E0" w:rsidRPr="005833D2" w:rsidRDefault="00C174E0" w:rsidP="00A8625C">
            <w:pPr>
              <w:jc w:val="center"/>
              <w:rPr>
                <w:b/>
                <w:bCs/>
              </w:rPr>
            </w:pPr>
            <w:r w:rsidRPr="005833D2">
              <w:rPr>
                <w:b/>
                <w:bCs/>
              </w:rPr>
              <w:t>Insert “X”</w:t>
            </w:r>
          </w:p>
        </w:tc>
        <w:tc>
          <w:tcPr>
            <w:tcW w:w="3708" w:type="dxa"/>
          </w:tcPr>
          <w:p w14:paraId="564E1C39" w14:textId="77777777" w:rsidR="00C174E0" w:rsidRPr="005833D2" w:rsidRDefault="00C174E0" w:rsidP="00A8625C">
            <w:pPr>
              <w:jc w:val="both"/>
              <w:rPr>
                <w:b/>
                <w:bCs/>
              </w:rPr>
            </w:pPr>
            <w:r w:rsidRPr="005833D2">
              <w:rPr>
                <w:b/>
                <w:bCs/>
              </w:rPr>
              <w:t>Owner’s Commitment</w:t>
            </w:r>
          </w:p>
        </w:tc>
      </w:tr>
      <w:tr w:rsidR="00C174E0" w:rsidRPr="005833D2" w14:paraId="1E0389F3" w14:textId="77777777" w:rsidTr="00C174E0">
        <w:tc>
          <w:tcPr>
            <w:tcW w:w="1136" w:type="dxa"/>
          </w:tcPr>
          <w:p w14:paraId="707FDF60"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74A94D33" w14:textId="77777777" w:rsidR="00C174E0" w:rsidRPr="005833D2" w:rsidRDefault="00C174E0" w:rsidP="00A8625C">
            <w:pPr>
              <w:jc w:val="both"/>
            </w:pPr>
            <w:r>
              <w:t>20/50</w:t>
            </w:r>
          </w:p>
        </w:tc>
      </w:tr>
      <w:tr w:rsidR="00C174E0" w:rsidRPr="005833D2" w14:paraId="0C2E1C9E" w14:textId="77777777" w:rsidTr="00C174E0">
        <w:tc>
          <w:tcPr>
            <w:tcW w:w="1136" w:type="dxa"/>
          </w:tcPr>
          <w:p w14:paraId="08D002D3"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2F09206F" w14:textId="77777777" w:rsidR="00C174E0" w:rsidRPr="005833D2" w:rsidRDefault="00C174E0" w:rsidP="00A8625C">
            <w:pPr>
              <w:jc w:val="both"/>
            </w:pPr>
            <w:r>
              <w:t>40/60</w:t>
            </w:r>
          </w:p>
        </w:tc>
      </w:tr>
      <w:tr w:rsidR="00C174E0" w:rsidRPr="005833D2" w14:paraId="5B7C79A3" w14:textId="77777777" w:rsidTr="00C174E0">
        <w:tc>
          <w:tcPr>
            <w:tcW w:w="1136" w:type="dxa"/>
          </w:tcPr>
          <w:p w14:paraId="600C8827" w14:textId="77777777" w:rsidR="00C174E0" w:rsidRPr="005833D2" w:rsidRDefault="00C174E0" w:rsidP="00A8625C">
            <w:pPr>
              <w:jc w:val="center"/>
              <w:rPr>
                <w:b/>
                <w:bCs/>
              </w:rPr>
            </w:pPr>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5BD02731" w14:textId="77777777" w:rsidR="00C174E0" w:rsidRPr="005833D2" w:rsidRDefault="00C174E0" w:rsidP="00A8625C">
            <w:pPr>
              <w:jc w:val="both"/>
            </w:pPr>
            <w:r>
              <w:t>Average income</w:t>
            </w:r>
          </w:p>
        </w:tc>
      </w:tr>
    </w:tbl>
    <w:p w14:paraId="51533F33" w14:textId="77777777" w:rsidR="00C174E0" w:rsidRDefault="00C174E0" w:rsidP="00C174E0">
      <w:pPr>
        <w:tabs>
          <w:tab w:val="left" w:pos="-720"/>
        </w:tabs>
        <w:suppressAutoHyphens/>
        <w:spacing w:after="120"/>
        <w:ind w:left="1440"/>
        <w:jc w:val="both"/>
        <w:rPr>
          <w:bCs/>
          <w:spacing w:val="-3"/>
        </w:rPr>
      </w:pPr>
    </w:p>
    <w:p w14:paraId="01AC7155" w14:textId="77777777" w:rsidR="00C3507E" w:rsidRPr="00C3507E"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lease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2</w:t>
      </w:r>
      <w:r w:rsidR="00696ECD" w:rsidRPr="005833D2">
        <w:rPr>
          <w:spacing w:val="-3"/>
          <w:u w:val="single"/>
        </w:rPr>
        <w:t>0</w:t>
      </w:r>
      <w:r w:rsidRPr="005833D2">
        <w:rPr>
          <w:spacing w:val="-3"/>
        </w:rPr>
        <w:t xml:space="preserve">% or less of </w:t>
      </w:r>
      <w:r w:rsidRPr="005833D2">
        <w:rPr>
          <w:bCs/>
          <w:spacing w:val="-3"/>
        </w:rPr>
        <w:t xml:space="preserve">area median gross income </w:t>
      </w:r>
      <w:r w:rsidRPr="005833D2">
        <w:rPr>
          <w:spacing w:val="-3"/>
        </w:rPr>
        <w:t xml:space="preserve">(including adjustments for family size), </w:t>
      </w:r>
      <w:r w:rsidRPr="005833D2">
        <w:rPr>
          <w:bCs/>
          <w:spacing w:val="-3"/>
        </w:rPr>
        <w:t>(“AMI”)</w:t>
      </w:r>
      <w:r w:rsidR="00696ECD">
        <w:rPr>
          <w:bCs/>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3</w:t>
      </w:r>
      <w:r w:rsidR="00696ECD" w:rsidRPr="005833D2">
        <w:rPr>
          <w:spacing w:val="-3"/>
          <w:u w:val="single"/>
        </w:rPr>
        <w:t>0</w:t>
      </w:r>
      <w:r w:rsidR="00696ECD" w:rsidRPr="005833D2">
        <w:rPr>
          <w:spacing w:val="-3"/>
        </w:rPr>
        <w:t xml:space="preserve">% or less of </w:t>
      </w:r>
      <w:r w:rsidR="00696ECD">
        <w:rPr>
          <w:bCs/>
          <w:spacing w:val="-3"/>
        </w:rPr>
        <w:t>AMI;</w:t>
      </w:r>
      <w:r w:rsidR="00BB66D5">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in the Project to individuals or families whose income is </w:t>
      </w:r>
      <w:r w:rsidRPr="005833D2">
        <w:rPr>
          <w:spacing w:val="-3"/>
          <w:u w:val="single"/>
        </w:rPr>
        <w:t>40%</w:t>
      </w:r>
      <w:r w:rsidRPr="005833D2">
        <w:rPr>
          <w:spacing w:val="-3"/>
        </w:rPr>
        <w:t xml:space="preserve"> or less of AMI</w:t>
      </w:r>
      <w:r w:rsidR="00696ECD">
        <w:rPr>
          <w:spacing w:val="-3"/>
        </w:rPr>
        <w:t>;</w:t>
      </w:r>
      <w:r w:rsidR="00696ECD" w:rsidRPr="005833D2">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w:t>
      </w:r>
      <w:r w:rsidR="00696ECD">
        <w:rPr>
          <w:spacing w:val="-3"/>
        </w:rPr>
        <w:t xml:space="preserve">in the Project </w:t>
      </w:r>
      <w:r w:rsidRPr="005833D2">
        <w:rPr>
          <w:spacing w:val="-3"/>
        </w:rPr>
        <w:t xml:space="preserve">to individuals or families whose income is </w:t>
      </w:r>
      <w:r w:rsidRPr="005833D2">
        <w:rPr>
          <w:spacing w:val="-3"/>
          <w:u w:val="single"/>
        </w:rPr>
        <w:t>50%</w:t>
      </w:r>
      <w:r w:rsidRPr="005833D2">
        <w:rPr>
          <w:spacing w:val="-3"/>
        </w:rPr>
        <w:t xml:space="preserve"> or less of AMI</w:t>
      </w:r>
      <w:r w:rsidR="00696ECD">
        <w:rPr>
          <w:spacing w:val="-3"/>
        </w:rPr>
        <w:t>;</w:t>
      </w:r>
      <w:r w:rsidR="00C3507E">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w:t>
      </w:r>
      <w:r w:rsidR="00696ECD">
        <w:rPr>
          <w:spacing w:val="-3"/>
        </w:rPr>
        <w:t xml:space="preserve">in the Project </w:t>
      </w:r>
      <w:r w:rsidRPr="005833D2">
        <w:rPr>
          <w:spacing w:val="-3"/>
        </w:rPr>
        <w:t xml:space="preserve">to individuals or families whose income is </w:t>
      </w:r>
      <w:r w:rsidRPr="005833D2">
        <w:rPr>
          <w:spacing w:val="-3"/>
          <w:u w:val="single"/>
        </w:rPr>
        <w:t>60%</w:t>
      </w:r>
      <w:r w:rsidRPr="005833D2">
        <w:rPr>
          <w:spacing w:val="-3"/>
        </w:rPr>
        <w:t xml:space="preserve"> or less of AMI</w:t>
      </w:r>
      <w:r w:rsidR="00696ECD">
        <w:rPr>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70</w:t>
      </w:r>
      <w:r w:rsidR="00696ECD" w:rsidRPr="00C3507E">
        <w:rPr>
          <w:spacing w:val="-3"/>
        </w:rPr>
        <w:t>% or less of AMI; and not</w:t>
      </w:r>
      <w:r w:rsidR="00696ECD" w:rsidRPr="005833D2">
        <w:rPr>
          <w:spacing w:val="-3"/>
        </w:rPr>
        <w:t xml:space="preserve">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80%</w:t>
      </w:r>
      <w:r w:rsidR="00696ECD" w:rsidRPr="00C3507E">
        <w:rPr>
          <w:spacing w:val="-3"/>
        </w:rPr>
        <w:t xml:space="preserve"> or less of AMI</w:t>
      </w:r>
      <w:r w:rsidRPr="00C3507E">
        <w:rPr>
          <w:spacing w:val="-3"/>
        </w:rPr>
        <w:t xml:space="preserve"> (</w:t>
      </w:r>
      <w:r w:rsidRPr="005833D2">
        <w:rPr>
          <w:spacing w:val="-3"/>
        </w:rPr>
        <w:t>collectively “Qualifying Tenants”)</w:t>
      </w:r>
      <w:r w:rsidR="00696ECD">
        <w:rPr>
          <w:spacing w:val="-3"/>
        </w:rPr>
        <w:t xml:space="preserve">. </w:t>
      </w:r>
    </w:p>
    <w:p w14:paraId="4F846946" w14:textId="591EF64A" w:rsidR="00B74B60" w:rsidRPr="005833D2"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not refuse to lease </w:t>
      </w:r>
      <w:r w:rsidR="00E50BDA">
        <w:rPr>
          <w:spacing w:val="-3"/>
        </w:rPr>
        <w:t xml:space="preserve">a unit in the Project </w:t>
      </w:r>
      <w:r w:rsidRPr="005833D2">
        <w:rPr>
          <w:spacing w:val="-3"/>
        </w:rPr>
        <w:t>to a holder of a voucher or certificate of eligibility under Section 8 of the United States Housing Act of 1937</w:t>
      </w:r>
      <w:r w:rsidR="00752947">
        <w:rPr>
          <w:spacing w:val="-3"/>
        </w:rPr>
        <w:t>,</w:t>
      </w:r>
      <w:r w:rsidRPr="005833D2">
        <w:rPr>
          <w:spacing w:val="-3"/>
        </w:rPr>
        <w:t xml:space="preserve"> </w:t>
      </w:r>
      <w:r w:rsidR="00752947">
        <w:rPr>
          <w:spacing w:val="-3"/>
        </w:rPr>
        <w:t>if the prospective tenant meets all other eligibility and tenant selection criteria in order to be eligible for occupancy.</w:t>
      </w:r>
    </w:p>
    <w:p w14:paraId="25C78065" w14:textId="77777777" w:rsidR="00B74B60" w:rsidRPr="008A0D89" w:rsidRDefault="00B74B60" w:rsidP="00C174E0">
      <w:pPr>
        <w:numPr>
          <w:ilvl w:val="1"/>
          <w:numId w:val="8"/>
        </w:numPr>
        <w:tabs>
          <w:tab w:val="left" w:pos="-720"/>
        </w:tabs>
        <w:suppressAutoHyphens/>
        <w:spacing w:after="120"/>
        <w:ind w:left="1440"/>
        <w:jc w:val="both"/>
        <w:rPr>
          <w:b/>
          <w:bCs/>
          <w:spacing w:val="-3"/>
        </w:rPr>
      </w:pPr>
      <w:r w:rsidRPr="005833D2">
        <w:rPr>
          <w:spacing w:val="-3"/>
        </w:rPr>
        <w:t>Owner shall lease</w:t>
      </w:r>
      <w:r w:rsidR="00696ECD">
        <w:rPr>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2</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 xml:space="preserve">rent </w:t>
      </w:r>
      <w:r w:rsidRPr="005833D2">
        <w:rPr>
          <w:spacing w:val="-3"/>
        </w:rPr>
        <w:t xml:space="preserve">that is at or below the </w:t>
      </w:r>
      <w:r w:rsidRPr="005833D2">
        <w:rPr>
          <w:spacing w:val="-3"/>
          <w:u w:val="single"/>
        </w:rPr>
        <w:t>30%</w:t>
      </w:r>
      <w:r w:rsidRPr="005833D2">
        <w:rPr>
          <w:spacing w:val="-3"/>
        </w:rPr>
        <w:t xml:space="preserve"> AMI </w:t>
      </w:r>
      <w:r w:rsidRPr="005833D2">
        <w:rPr>
          <w:bCs/>
          <w:spacing w:val="-3"/>
        </w:rPr>
        <w:t>rent</w:t>
      </w:r>
      <w:r w:rsidRPr="005833D2">
        <w:rPr>
          <w:b/>
          <w:bCs/>
          <w:spacing w:val="-3"/>
        </w:rPr>
        <w:t xml:space="preserve"> </w:t>
      </w:r>
      <w:r w:rsidRPr="005833D2">
        <w:rPr>
          <w:bCs/>
          <w:spacing w:val="-3"/>
        </w:rPr>
        <w:lastRenderedPageBreak/>
        <w:t>level</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40%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50%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60%</w:t>
      </w:r>
      <w:r w:rsidRPr="005833D2">
        <w:rPr>
          <w:spacing w:val="-3"/>
        </w:rPr>
        <w:t xml:space="preserve"> AMI </w:t>
      </w:r>
      <w:r w:rsidRPr="005833D2">
        <w:rPr>
          <w:bCs/>
          <w:spacing w:val="-3"/>
        </w:rPr>
        <w:t>rent</w:t>
      </w:r>
      <w:r w:rsidR="00696ECD">
        <w:rPr>
          <w:bCs/>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7</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and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8</w:t>
      </w:r>
      <w:r w:rsidR="00696ECD" w:rsidRPr="005833D2">
        <w:rPr>
          <w:spacing w:val="-3"/>
          <w:u w:val="single"/>
        </w:rPr>
        <w:t>0%</w:t>
      </w:r>
      <w:r w:rsidR="00696ECD" w:rsidRPr="005833D2">
        <w:rPr>
          <w:spacing w:val="-3"/>
        </w:rPr>
        <w:t xml:space="preserve"> AMI </w:t>
      </w:r>
      <w:r w:rsidR="00696ECD" w:rsidRPr="005833D2">
        <w:rPr>
          <w:bCs/>
          <w:spacing w:val="-3"/>
        </w:rPr>
        <w:t>rent</w:t>
      </w:r>
      <w:r w:rsidR="008A0D89">
        <w:rPr>
          <w:bCs/>
          <w:spacing w:val="-3"/>
        </w:rPr>
        <w:t>.</w:t>
      </w:r>
    </w:p>
    <w:p w14:paraId="719564A0" w14:textId="77777777" w:rsidR="004308C3" w:rsidRPr="004308C3" w:rsidRDefault="004308C3" w:rsidP="00C174E0">
      <w:pPr>
        <w:numPr>
          <w:ilvl w:val="1"/>
          <w:numId w:val="8"/>
        </w:numPr>
        <w:tabs>
          <w:tab w:val="left" w:pos="-720"/>
        </w:tabs>
        <w:suppressAutoHyphens/>
        <w:spacing w:after="120"/>
        <w:ind w:left="1440"/>
        <w:jc w:val="both"/>
        <w:rPr>
          <w:b/>
          <w:bCs/>
          <w:spacing w:val="-3"/>
        </w:rPr>
      </w:pPr>
      <w:r>
        <w:rPr>
          <w:spacing w:val="-3"/>
        </w:rPr>
        <w:t>Owner shall lease ____ units in the Project as “exempt units” for occupancy by employees who work full-time for the Project.  Such exempt units are not subject to LIHTC Program income and rent restrictions.</w:t>
      </w:r>
    </w:p>
    <w:p w14:paraId="0B424856" w14:textId="77777777" w:rsidR="00696ECD" w:rsidRPr="006871F4" w:rsidRDefault="00696ECD" w:rsidP="00C174E0">
      <w:pPr>
        <w:numPr>
          <w:ilvl w:val="1"/>
          <w:numId w:val="8"/>
        </w:numPr>
        <w:tabs>
          <w:tab w:val="left" w:pos="-720"/>
        </w:tabs>
        <w:suppressAutoHyphens/>
        <w:spacing w:after="120"/>
        <w:ind w:left="1440"/>
        <w:jc w:val="both"/>
        <w:rPr>
          <w:b/>
          <w:bCs/>
          <w:spacing w:val="-3"/>
        </w:rPr>
      </w:pPr>
      <w:r>
        <w:rPr>
          <w:spacing w:val="-3"/>
        </w:rPr>
        <w:t>Owner</w:t>
      </w:r>
      <w:r w:rsidRPr="005833D2">
        <w:rPr>
          <w:spacing w:val="-3"/>
        </w:rPr>
        <w:t xml:space="preserve"> shall ensure that the “applicable fraction” (as defined in Section 42(c)(1)(B) of the Code) for each building for each taxable year in the Compliance Period </w:t>
      </w:r>
      <w:r>
        <w:rPr>
          <w:spacing w:val="-3"/>
        </w:rPr>
        <w:t xml:space="preserve"> and each year of the Extended Use Period </w:t>
      </w:r>
      <w:r w:rsidRPr="005833D2">
        <w:rPr>
          <w:spacing w:val="-3"/>
        </w:rPr>
        <w:t xml:space="preserve">shall not be less than </w:t>
      </w:r>
      <w:r w:rsidRPr="00C3507E">
        <w:rPr>
          <w:spacing w:val="-3"/>
        </w:rPr>
        <w:t>the applicable fraction agreed upon in the initial and final applications</w:t>
      </w:r>
      <w:r w:rsidR="005204C3">
        <w:rPr>
          <w:spacing w:val="-3"/>
        </w:rPr>
        <w:t xml:space="preserve"> as submitted to IHCDA</w:t>
      </w:r>
      <w:r w:rsidRPr="00C3507E">
        <w:rPr>
          <w:spacing w:val="-3"/>
        </w:rPr>
        <w:t>.</w:t>
      </w:r>
      <w:r w:rsidRPr="005833D2">
        <w:rPr>
          <w:spacing w:val="-3"/>
        </w:rPr>
        <w:t xml:space="preserve">  </w:t>
      </w:r>
    </w:p>
    <w:p w14:paraId="08DDC89D" w14:textId="77777777" w:rsidR="00696ECD" w:rsidRPr="005833D2" w:rsidRDefault="00696ECD" w:rsidP="00C174E0">
      <w:pPr>
        <w:numPr>
          <w:ilvl w:val="1"/>
          <w:numId w:val="8"/>
        </w:numPr>
        <w:tabs>
          <w:tab w:val="left" w:pos="-720"/>
        </w:tabs>
        <w:suppressAutoHyphens/>
        <w:spacing w:after="120"/>
        <w:ind w:left="1440"/>
        <w:jc w:val="both"/>
        <w:rPr>
          <w:b/>
          <w:bCs/>
          <w:spacing w:val="-3"/>
        </w:rPr>
      </w:pPr>
      <w:r>
        <w:rPr>
          <w:spacing w:val="-3"/>
        </w:rPr>
        <w:t xml:space="preserve">Owner shall lease units in accordance with any </w:t>
      </w:r>
      <w:r w:rsidR="006871F4">
        <w:rPr>
          <w:spacing w:val="-3"/>
        </w:rPr>
        <w:t xml:space="preserve">agreed upon restrictions for occupancy by special needs households, if applicable, as identified in Exhibit C. </w:t>
      </w:r>
      <w:r>
        <w:rPr>
          <w:spacing w:val="-3"/>
        </w:rPr>
        <w:t xml:space="preserve"> </w:t>
      </w:r>
    </w:p>
    <w:p w14:paraId="3F65D972" w14:textId="5E81EB39"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 xml:space="preserve">Subject to the requirements of the Code, which prohibits the disposition to any person of any portion of the building to which this Agreement applies unless all of the building is disposed of to such person, Owner may sell, transfer or exchange the Project; provided, however, such sale, transfer or exchange shall be voidable by the Authority if the Authority is not first notified in writing and provided with the identity of the buyer or other successor of Owner's interest in the Project, together with such other information requested by the Authority.  The partial disposition prohibition shall not apply to the Project if it is acquired by foreclosure (or instrument in lieu of foreclosure) unless the Internal Revenue Service or the Authority determines that such acquisition is part of an arrangement with the Owner, or its successors or assigns, a purpose of which is to terminate the extended use period (as set forth in </w:t>
      </w:r>
      <w:r w:rsidR="00E54183">
        <w:rPr>
          <w:spacing w:val="-3"/>
        </w:rPr>
        <w:t>Subsection E of P</w:t>
      </w:r>
      <w:r w:rsidRPr="005833D2">
        <w:rPr>
          <w:spacing w:val="-3"/>
        </w:rPr>
        <w:t>art I</w:t>
      </w:r>
      <w:r w:rsidR="00E54183">
        <w:rPr>
          <w:spacing w:val="-3"/>
        </w:rPr>
        <w:t xml:space="preserve"> of this Agreement</w:t>
      </w:r>
      <w:r w:rsidRPr="005833D2">
        <w:rPr>
          <w:spacing w:val="-3"/>
        </w:rPr>
        <w:t xml:space="preserve">).  This subparagraph shall not act to waive any other restriction on sale, transfer or exchange of the Project. </w:t>
      </w:r>
    </w:p>
    <w:p w14:paraId="4153BCE9"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Neither the Owner nor representatives acting on behalf of the Owner shall during the Extended Use Period or the three-year period immediately following termination of this Agreement as provided herein, 1) evict or terminate the tenancy of an existing tenant (other than for good cause), or 2) increase the gross rent with respect to any unit not otherwise permitted under Section 42.</w:t>
      </w:r>
    </w:p>
    <w:p w14:paraId="44830FF6"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IHCDA and Qualifying Tenant(s) (or either or all of them) are entitled, for any breach of this Agreement, to enforce specific performance by Owner of its obligations under this Agreement in a state court of competent jurisdiction, in addition to all other remedies provided by law or in equity.  Owner unconditionally agrees that the beneficiaries of Owner’s obligations under this Agreement cannot adequately be compensated by monetary damages in the event of any such breach.</w:t>
      </w:r>
      <w:r w:rsidR="00FD2E52">
        <w:rPr>
          <w:spacing w:val="-3"/>
        </w:rPr>
        <w:t xml:space="preserve">  </w:t>
      </w:r>
      <w:r w:rsidR="00FD2E52" w:rsidRPr="00FD2E52">
        <w:rPr>
          <w:spacing w:val="-3"/>
        </w:rPr>
        <w:t>In addition, IHCDA may recover reasonable attorneys</w:t>
      </w:r>
      <w:r w:rsidR="00FD2E52">
        <w:rPr>
          <w:spacing w:val="-3"/>
        </w:rPr>
        <w:t>’</w:t>
      </w:r>
      <w:r w:rsidR="00FD2E52" w:rsidRPr="00FD2E52">
        <w:rPr>
          <w:spacing w:val="-3"/>
        </w:rPr>
        <w:t xml:space="preserve"> fees and court costs incurred</w:t>
      </w:r>
      <w:r w:rsidR="00FD2E52">
        <w:rPr>
          <w:spacing w:val="-3"/>
        </w:rPr>
        <w:t xml:space="preserve"> enforcing specific performance of the Owner’s obligations under this Agreement.</w:t>
      </w:r>
    </w:p>
    <w:p w14:paraId="7308179F" w14:textId="77777777" w:rsidR="00B74B60" w:rsidRPr="005833D2" w:rsidRDefault="00B74B60" w:rsidP="00BA6479">
      <w:pPr>
        <w:numPr>
          <w:ilvl w:val="0"/>
          <w:numId w:val="16"/>
        </w:numPr>
        <w:spacing w:after="120"/>
        <w:jc w:val="both"/>
      </w:pPr>
      <w:r w:rsidRPr="005833D2">
        <w:t xml:space="preserve">Owner acknowledges that the financial assistance received through the LIHTC Program represents good and valuable consideration for </w:t>
      </w:r>
      <w:r w:rsidR="00752947">
        <w:t xml:space="preserve">entering into </w:t>
      </w:r>
      <w:r w:rsidRPr="005833D2">
        <w:t>this Agreement and that these restrictions on the use of the Project are consistent with the statutes, regulations, terms, conditions, and requirements for the LIHTC Program as administered by IHCDA.</w:t>
      </w:r>
    </w:p>
    <w:p w14:paraId="187F2500" w14:textId="77777777" w:rsidR="00B74B60" w:rsidRPr="005833D2" w:rsidRDefault="00B74B60" w:rsidP="00BA6479">
      <w:pPr>
        <w:numPr>
          <w:ilvl w:val="0"/>
          <w:numId w:val="16"/>
        </w:numPr>
        <w:tabs>
          <w:tab w:val="left" w:pos="-720"/>
        </w:tabs>
        <w:suppressAutoHyphens/>
        <w:spacing w:after="120"/>
        <w:jc w:val="both"/>
        <w:rPr>
          <w:spacing w:val="-3"/>
        </w:rPr>
      </w:pPr>
      <w:r w:rsidRPr="005833D2">
        <w:t xml:space="preserve">Owner shall indemnify, save and hold harmless the Authority, its directors, officers, employees and agents from any and all claims, losses, damages or expenses (including reasonable attorneys’ fees) arising out of or in any way related to failure or alleged failure of the Owner to strictly and timely </w:t>
      </w:r>
      <w:r w:rsidRPr="005833D2">
        <w:lastRenderedPageBreak/>
        <w:t xml:space="preserve">perform its obligations under this Agreement, or </w:t>
      </w:r>
      <w:r w:rsidRPr="005833D2">
        <w:rPr>
          <w:spacing w:val="-3"/>
        </w:rPr>
        <w:t>as a result of allocation of the Credits to the Project, or the recapture of any portion of the Credits by any appropriate governmental agency.</w:t>
      </w:r>
    </w:p>
    <w:p w14:paraId="60BB3CC0" w14:textId="77777777" w:rsidR="00B74B60" w:rsidRPr="005833D2" w:rsidRDefault="00B74B60" w:rsidP="00B74B60">
      <w:pPr>
        <w:tabs>
          <w:tab w:val="left" w:pos="-720"/>
        </w:tabs>
        <w:suppressAutoHyphens/>
        <w:spacing w:after="120"/>
        <w:jc w:val="both"/>
        <w:rPr>
          <w:b/>
          <w:spacing w:val="-3"/>
          <w:u w:val="single"/>
        </w:rPr>
      </w:pPr>
      <w:r w:rsidRPr="005833D2">
        <w:rPr>
          <w:b/>
          <w:spacing w:val="-3"/>
          <w:u w:val="single"/>
        </w:rPr>
        <w:t>III. TERM, TERMINATION, MISCELLANEOUS</w:t>
      </w:r>
    </w:p>
    <w:p w14:paraId="0A168418" w14:textId="15983CFF"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t>The terms, conditions, covenants and restrictions of this Agreement commence on the first day on which the first residential unit in the Project is placed in service and end on the</w:t>
      </w:r>
      <w:r w:rsidR="001A5846">
        <w:rPr>
          <w:bCs/>
          <w:spacing w:val="-3"/>
        </w:rPr>
        <w:t xml:space="preserve"> last</w:t>
      </w:r>
      <w:r w:rsidRPr="005833D2">
        <w:rPr>
          <w:bCs/>
          <w:spacing w:val="-3"/>
        </w:rPr>
        <w:t xml:space="preserve"> </w:t>
      </w:r>
      <w:r w:rsidR="001A5846">
        <w:rPr>
          <w:bCs/>
          <w:spacing w:val="-3"/>
        </w:rPr>
        <w:t xml:space="preserve">day of </w:t>
      </w:r>
      <w:r w:rsidRPr="005833D2">
        <w:rPr>
          <w:bCs/>
          <w:spacing w:val="-3"/>
        </w:rPr>
        <w:t xml:space="preserve">the Extended Use Period set forth in </w:t>
      </w:r>
      <w:r w:rsidR="00E54183">
        <w:rPr>
          <w:bCs/>
          <w:spacing w:val="-3"/>
        </w:rPr>
        <w:t xml:space="preserve">Subsection E of </w:t>
      </w:r>
      <w:r w:rsidR="0036636F">
        <w:rPr>
          <w:bCs/>
          <w:spacing w:val="-3"/>
        </w:rPr>
        <w:t>P</w:t>
      </w:r>
      <w:r w:rsidRPr="005833D2">
        <w:rPr>
          <w:bCs/>
          <w:spacing w:val="-3"/>
        </w:rPr>
        <w:t>art I</w:t>
      </w:r>
      <w:r w:rsidR="00E54183">
        <w:rPr>
          <w:bCs/>
          <w:spacing w:val="-3"/>
        </w:rPr>
        <w:t xml:space="preserve"> of this Agreement.</w:t>
      </w:r>
      <w:r w:rsidRPr="005833D2">
        <w:rPr>
          <w:bCs/>
          <w:spacing w:val="-3"/>
        </w:rPr>
        <w:t xml:space="preserve"> </w:t>
      </w:r>
    </w:p>
    <w:p w14:paraId="1CD6473D" w14:textId="77777777"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t>Notwithstanding anything in this Agreement to the contrary, the Extended Use Period for any building which is a part of the Project shall terminate:</w:t>
      </w:r>
    </w:p>
    <w:p w14:paraId="6377C3AD" w14:textId="27FCC9C3" w:rsidR="00B74B60" w:rsidRPr="005833D2" w:rsidRDefault="00B74B60" w:rsidP="00B74B60">
      <w:pPr>
        <w:numPr>
          <w:ilvl w:val="0"/>
          <w:numId w:val="15"/>
        </w:numPr>
        <w:tabs>
          <w:tab w:val="left" w:pos="-720"/>
        </w:tabs>
        <w:suppressAutoHyphens/>
        <w:spacing w:after="120"/>
        <w:ind w:left="1440"/>
        <w:jc w:val="both"/>
        <w:rPr>
          <w:bCs/>
          <w:spacing w:val="-3"/>
        </w:rPr>
      </w:pPr>
      <w:r w:rsidRPr="005833D2">
        <w:rPr>
          <w:bCs/>
          <w:spacing w:val="-3"/>
        </w:rPr>
        <w:t xml:space="preserve">On the date such building is acquired by foreclosure or instrument in lieu of foreclosure, subject to the limitations in </w:t>
      </w:r>
      <w:r w:rsidR="00E54183">
        <w:rPr>
          <w:bCs/>
          <w:spacing w:val="-3"/>
        </w:rPr>
        <w:t>Subsection C of P</w:t>
      </w:r>
      <w:r w:rsidRPr="005833D2">
        <w:rPr>
          <w:bCs/>
          <w:spacing w:val="-3"/>
        </w:rPr>
        <w:t>art III</w:t>
      </w:r>
      <w:r w:rsidR="00E54183">
        <w:rPr>
          <w:bCs/>
          <w:spacing w:val="-3"/>
        </w:rPr>
        <w:t xml:space="preserve"> of this Agreement</w:t>
      </w:r>
      <w:r w:rsidRPr="005833D2">
        <w:rPr>
          <w:bCs/>
          <w:spacing w:val="-3"/>
        </w:rPr>
        <w:t xml:space="preserve"> below, </w:t>
      </w:r>
    </w:p>
    <w:p w14:paraId="049ABFDC" w14:textId="30D2AFBC" w:rsidR="00B74B60" w:rsidRPr="005833D2" w:rsidRDefault="00B74B60" w:rsidP="00B74B60">
      <w:pPr>
        <w:numPr>
          <w:ilvl w:val="0"/>
          <w:numId w:val="10"/>
        </w:numPr>
        <w:tabs>
          <w:tab w:val="left" w:pos="-720"/>
        </w:tabs>
        <w:suppressAutoHyphens/>
        <w:spacing w:after="120"/>
        <w:jc w:val="both"/>
        <w:rPr>
          <w:bCs/>
          <w:spacing w:val="-3"/>
        </w:rPr>
      </w:pPr>
      <w:r w:rsidRPr="005833D2">
        <w:t xml:space="preserve">The Lien may be foreclosed and the restrictive covenants may terminate on the date the Project is acquired by foreclosure in accordance with the laws of the State of Indiana, or instrument in lieu of foreclosure, provided that IHCDA has received prior notice of the default and foreclosure action and any other information IHCDA requests about the disposition of the property following foreclosure.  </w:t>
      </w:r>
      <w:r w:rsidRPr="005833D2">
        <w:rPr>
          <w:spacing w:val="-3"/>
        </w:rPr>
        <w:t xml:space="preserve">The foregoing shall not apply to the Project if the IRS or the Authority determines any such acquisition of the Project is part of an arrangement with the Owner, or its successors or assigns, a purpose of which is to terminate the Extended Use Period. </w:t>
      </w:r>
      <w:r w:rsidR="00C174E0">
        <w:rPr>
          <w:spacing w:val="-3"/>
        </w:rPr>
        <w:t xml:space="preserve"> The Project remains subject to the limitations in </w:t>
      </w:r>
      <w:r w:rsidR="00E54183">
        <w:rPr>
          <w:spacing w:val="-3"/>
        </w:rPr>
        <w:t>Subsection D of P</w:t>
      </w:r>
      <w:r w:rsidR="00C174E0">
        <w:rPr>
          <w:spacing w:val="-3"/>
        </w:rPr>
        <w:t>art II</w:t>
      </w:r>
      <w:r w:rsidR="00E54183">
        <w:rPr>
          <w:spacing w:val="-3"/>
        </w:rPr>
        <w:t xml:space="preserve"> of this Agreement,</w:t>
      </w:r>
      <w:r w:rsidR="00C174E0">
        <w:rPr>
          <w:spacing w:val="-3"/>
        </w:rPr>
        <w:t xml:space="preserve"> above for the three-year period immediately following termination of the Agreement.</w:t>
      </w:r>
    </w:p>
    <w:p w14:paraId="3FBEFFA3" w14:textId="1DAC8EF3" w:rsidR="00B74B60" w:rsidRPr="005833D2" w:rsidRDefault="00B74B60" w:rsidP="00B74B60">
      <w:pPr>
        <w:numPr>
          <w:ilvl w:val="0"/>
          <w:numId w:val="10"/>
        </w:numPr>
        <w:tabs>
          <w:tab w:val="left" w:pos="-720"/>
        </w:tabs>
        <w:suppressAutoHyphens/>
        <w:spacing w:after="120"/>
        <w:jc w:val="both"/>
        <w:rPr>
          <w:bCs/>
          <w:spacing w:val="-3"/>
        </w:rPr>
      </w:pPr>
      <w:r w:rsidRPr="005833D2">
        <w:t xml:space="preserve">This Agreement shall be binding upon the Project and shall constitute covenants running with the land.  Owner agrees </w:t>
      </w:r>
      <w:r w:rsidR="003A6023">
        <w:t xml:space="preserve">to ensure </w:t>
      </w:r>
      <w:r w:rsidRPr="005833D2">
        <w:t xml:space="preserve">that any and all requirements of the laws of the State of Indiana which </w:t>
      </w:r>
      <w:r w:rsidR="00752947">
        <w:t>are</w:t>
      </w:r>
      <w:r w:rsidRPr="005833D2">
        <w:t xml:space="preserve"> satisfied so that the provisions of this Agreement constitute valid and binding deed restrictions and covenants running with the Real Estate shall be satisfied in full.  </w:t>
      </w:r>
      <w:r w:rsidRPr="00AD3431">
        <w:t>Except as otherwise provided herein, the covenants and restrictions contained herein shall survive and be effective throughout the Extended Use Period, regardless of whether any contract, deed or other</w:t>
      </w:r>
      <w:r w:rsidRPr="005833D2">
        <w:t xml:space="preserve"> instrument hereafter executed conveying the Real Estate or a portion thereof provides that such conveyance is subject to this Agreement.  This Agreement shall be binding upon and shall inure to the benefit of the parties hereto and their respective heirs, representatives, successors, and assigns.</w:t>
      </w:r>
    </w:p>
    <w:p w14:paraId="1D61EA35" w14:textId="77777777" w:rsidR="00B74B60" w:rsidRPr="005833D2" w:rsidRDefault="00B74B60" w:rsidP="00B74B60">
      <w:pPr>
        <w:numPr>
          <w:ilvl w:val="0"/>
          <w:numId w:val="10"/>
        </w:numPr>
        <w:tabs>
          <w:tab w:val="left" w:pos="-720"/>
        </w:tabs>
        <w:suppressAutoHyphens/>
        <w:spacing w:after="120"/>
        <w:jc w:val="both"/>
        <w:rPr>
          <w:bCs/>
          <w:spacing w:val="-3"/>
        </w:rPr>
      </w:pPr>
      <w:r w:rsidRPr="005833D2">
        <w:t xml:space="preserve">This Agreement may be amended only with the prior written approval of the Authority and no amendment shall be effective without such prior written approval.  The invalidity of any clause, part or provision of this Agreement shall not affect the validity of the remaining portions thereof.  All notices to be given pursuant to this Agreement shall be in writing and mailed by certified mail to the parties hereto at the addresses set forth below or to such other place as a party may from time to time designate in writing.  </w:t>
      </w:r>
    </w:p>
    <w:p w14:paraId="5062AC80" w14:textId="77777777" w:rsidR="00A21CDB" w:rsidRPr="005833D2" w:rsidRDefault="00A21CDB" w:rsidP="00B74B60">
      <w:pPr>
        <w:jc w:val="both"/>
      </w:pPr>
    </w:p>
    <w:p w14:paraId="74807BA5" w14:textId="77777777" w:rsidR="00B74B60" w:rsidRPr="005833D2" w:rsidRDefault="00B74B60" w:rsidP="00B74B60">
      <w:pPr>
        <w:jc w:val="both"/>
      </w:pPr>
      <w:r w:rsidRPr="005833D2">
        <w:t xml:space="preserve">This Lien and Extended Use Agreement is effective as of the </w:t>
      </w:r>
      <w:r w:rsidR="00F7104A" w:rsidRPr="00C174E0">
        <w:rPr>
          <w:highlight w:val="lightGray"/>
        </w:rPr>
        <w:t>___</w:t>
      </w:r>
      <w:r w:rsidR="00CE5B13" w:rsidRPr="00C174E0">
        <w:rPr>
          <w:highlight w:val="lightGray"/>
        </w:rPr>
        <w:t xml:space="preserve"> </w:t>
      </w:r>
      <w:r w:rsidRPr="005833D2">
        <w:t>day of</w:t>
      </w:r>
      <w:r w:rsidR="00C67A83" w:rsidRPr="005833D2">
        <w:t xml:space="preserve"> </w:t>
      </w:r>
      <w:r w:rsidR="00C174E0" w:rsidRPr="00C174E0">
        <w:rPr>
          <w:highlight w:val="lightGray"/>
        </w:rPr>
        <w:t xml:space="preserve">________, </w:t>
      </w:r>
      <w:r w:rsidR="00C174E0">
        <w:t>20</w:t>
      </w:r>
      <w:r w:rsidR="00C174E0" w:rsidRPr="00C174E0">
        <w:rPr>
          <w:highlight w:val="lightGray"/>
        </w:rPr>
        <w:t>___.</w:t>
      </w:r>
    </w:p>
    <w:p w14:paraId="00145E49" w14:textId="77777777" w:rsidR="00B74B60" w:rsidRPr="005833D2" w:rsidRDefault="00B74B60" w:rsidP="00B74B60">
      <w:pPr>
        <w:jc w:val="both"/>
      </w:pPr>
    </w:p>
    <w:p w14:paraId="2871B504" w14:textId="77777777" w:rsidR="00A21CDB" w:rsidRPr="005833D2" w:rsidRDefault="00A21CDB">
      <w:r w:rsidRPr="005833D2">
        <w:br w:type="page"/>
      </w:r>
    </w:p>
    <w:p w14:paraId="2D3A3186" w14:textId="77777777" w:rsidR="00B74B60" w:rsidRPr="005833D2" w:rsidRDefault="00B74B60" w:rsidP="002B40B2">
      <w:pPr>
        <w:pStyle w:val="BodyText2"/>
        <w:rPr>
          <w:sz w:val="24"/>
        </w:rPr>
      </w:pPr>
      <w:r w:rsidRPr="005833D2">
        <w:rPr>
          <w:sz w:val="24"/>
        </w:rPr>
        <w:lastRenderedPageBreak/>
        <w:t>IN WITNESS WHEREOF, Owner and the Authority have caused this Agreement to be signed by duly authorized representatives, on the day and year first written above.</w:t>
      </w:r>
    </w:p>
    <w:p w14:paraId="2C8AA557" w14:textId="77777777" w:rsidR="00B74B60" w:rsidRPr="005833D2" w:rsidRDefault="00B74B60" w:rsidP="00B74B60">
      <w:pPr>
        <w:jc w:val="both"/>
      </w:pPr>
    </w:p>
    <w:tbl>
      <w:tblPr>
        <w:tblW w:w="160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598"/>
        <w:gridCol w:w="5220"/>
        <w:gridCol w:w="5220"/>
      </w:tblGrid>
      <w:tr w:rsidR="00B74B60" w:rsidRPr="005833D2" w14:paraId="4EB235BD" w14:textId="77777777" w:rsidTr="000061B1">
        <w:trPr>
          <w:trHeight w:val="422"/>
        </w:trPr>
        <w:tc>
          <w:tcPr>
            <w:tcW w:w="5598" w:type="dxa"/>
          </w:tcPr>
          <w:p w14:paraId="5DF5D544" w14:textId="77777777" w:rsidR="00B74B60" w:rsidRPr="005833D2" w:rsidRDefault="00B74B60" w:rsidP="00CB6145">
            <w:pPr>
              <w:tabs>
                <w:tab w:val="left" w:pos="5040"/>
              </w:tabs>
              <w:spacing w:line="360" w:lineRule="auto"/>
              <w:ind w:right="187"/>
              <w:jc w:val="both"/>
            </w:pPr>
            <w:r w:rsidRPr="005833D2">
              <w:rPr>
                <w:caps/>
              </w:rPr>
              <w:t xml:space="preserve">Owner: </w:t>
            </w:r>
            <w:r w:rsidRPr="005833D2">
              <w:rPr>
                <w:b/>
                <w:bCs/>
              </w:rPr>
              <w:t xml:space="preserve"> </w:t>
            </w:r>
            <w:r w:rsidR="00CB6145" w:rsidRPr="00CB6145">
              <w:rPr>
                <w:b/>
                <w:bCs/>
                <w:highlight w:val="lightGray"/>
              </w:rPr>
              <w:t>[INSERT NAME OF OWNER]</w:t>
            </w:r>
          </w:p>
          <w:p w14:paraId="3B0389AA" w14:textId="77777777" w:rsidR="00B74B60" w:rsidRPr="005833D2" w:rsidRDefault="00B74B60" w:rsidP="00921F96">
            <w:pPr>
              <w:keepNext/>
              <w:keepLines/>
              <w:tabs>
                <w:tab w:val="left" w:pos="720"/>
              </w:tabs>
              <w:ind w:left="57"/>
            </w:pPr>
          </w:p>
          <w:p w14:paraId="11C5112F" w14:textId="77777777" w:rsidR="00375CEE" w:rsidRDefault="00375CEE" w:rsidP="00CB6145">
            <w:pPr>
              <w:pStyle w:val="SigLine2nd"/>
              <w:ind w:left="0"/>
            </w:pPr>
            <w:r w:rsidRPr="005833D2">
              <w:rPr>
                <w:szCs w:val="24"/>
              </w:rPr>
              <w:t xml:space="preserve">By:  </w:t>
            </w:r>
            <w:r w:rsidR="00CB6145">
              <w:t>_____________________________________</w:t>
            </w:r>
          </w:p>
          <w:p w14:paraId="5030E40E" w14:textId="77777777" w:rsidR="00CB6145" w:rsidRDefault="00CB6145" w:rsidP="00CB6145">
            <w:pPr>
              <w:pStyle w:val="SigLine2nd"/>
              <w:ind w:left="0"/>
            </w:pPr>
            <w:r>
              <w:t>Printed: __________________________________</w:t>
            </w:r>
          </w:p>
          <w:p w14:paraId="7EA9DED3" w14:textId="77777777" w:rsidR="00CB6145" w:rsidRDefault="00CB6145" w:rsidP="00CB6145">
            <w:pPr>
              <w:pStyle w:val="SigLine2nd"/>
              <w:ind w:left="0"/>
            </w:pPr>
            <w:r>
              <w:t>Address: _________________________________</w:t>
            </w:r>
          </w:p>
          <w:p w14:paraId="55D63A83" w14:textId="77777777" w:rsidR="00CB6145" w:rsidRPr="005833D2" w:rsidRDefault="00CB6145" w:rsidP="00CB6145">
            <w:pPr>
              <w:pStyle w:val="SigLine2nd"/>
              <w:ind w:left="0"/>
              <w:rPr>
                <w:szCs w:val="24"/>
              </w:rPr>
            </w:pPr>
            <w:r>
              <w:rPr>
                <w:szCs w:val="24"/>
              </w:rPr>
              <w:t xml:space="preserve">               _________________________________</w:t>
            </w:r>
          </w:p>
          <w:p w14:paraId="168FA928" w14:textId="77777777" w:rsidR="00204C72" w:rsidRDefault="00204C72" w:rsidP="00375CEE">
            <w:pPr>
              <w:pStyle w:val="SigLine2nd"/>
              <w:ind w:left="0"/>
              <w:rPr>
                <w:szCs w:val="24"/>
                <w:highlight w:val="yellow"/>
              </w:rPr>
            </w:pPr>
          </w:p>
          <w:p w14:paraId="205916C9" w14:textId="77777777" w:rsidR="00CB6145" w:rsidRDefault="00CB6145" w:rsidP="00375CEE">
            <w:pPr>
              <w:pStyle w:val="SigLine2nd"/>
              <w:ind w:left="0"/>
              <w:rPr>
                <w:szCs w:val="24"/>
                <w:highlight w:val="yellow"/>
              </w:rPr>
            </w:pPr>
          </w:p>
          <w:p w14:paraId="14CBD9CA" w14:textId="77777777" w:rsidR="00CB6145" w:rsidRPr="00CB6145" w:rsidRDefault="00CB6145" w:rsidP="00375CEE">
            <w:pPr>
              <w:pStyle w:val="SigLine2nd"/>
              <w:ind w:left="0"/>
              <w:rPr>
                <w:b/>
                <w:szCs w:val="24"/>
                <w:highlight w:val="lightGray"/>
              </w:rPr>
            </w:pPr>
            <w:r>
              <w:rPr>
                <w:b/>
                <w:szCs w:val="24"/>
                <w:highlight w:val="lightGray"/>
              </w:rPr>
              <w:t>[INSERT NAME OF CO-OWNER]</w:t>
            </w:r>
          </w:p>
          <w:p w14:paraId="6B6ED9C5" w14:textId="77777777" w:rsidR="00375CEE" w:rsidRPr="005833D2" w:rsidRDefault="00375CEE" w:rsidP="00375CEE">
            <w:pPr>
              <w:pStyle w:val="SigLine2nd"/>
              <w:ind w:left="4320"/>
              <w:rPr>
                <w:szCs w:val="24"/>
              </w:rPr>
            </w:pPr>
          </w:p>
          <w:p w14:paraId="16A54E09" w14:textId="77777777" w:rsidR="00CB6145" w:rsidRDefault="00CB6145" w:rsidP="00CB6145">
            <w:pPr>
              <w:pStyle w:val="SigLine2nd"/>
              <w:ind w:left="0"/>
            </w:pPr>
            <w:r w:rsidRPr="005833D2">
              <w:rPr>
                <w:szCs w:val="24"/>
              </w:rPr>
              <w:t xml:space="preserve">By:  </w:t>
            </w:r>
            <w:r>
              <w:t>_____________________________________</w:t>
            </w:r>
          </w:p>
          <w:p w14:paraId="5EAF5F4C" w14:textId="77777777" w:rsidR="00CB6145" w:rsidRDefault="00CB6145" w:rsidP="00CB6145">
            <w:pPr>
              <w:pStyle w:val="SigLine2nd"/>
              <w:ind w:left="0"/>
            </w:pPr>
            <w:r>
              <w:t>Printed: __________________________________</w:t>
            </w:r>
          </w:p>
          <w:p w14:paraId="08E7D103" w14:textId="77777777" w:rsidR="00CB6145" w:rsidRDefault="00CB6145" w:rsidP="00CB6145">
            <w:pPr>
              <w:pStyle w:val="SigLine2nd"/>
              <w:ind w:left="0"/>
            </w:pPr>
            <w:r>
              <w:t>Address: _________________________________</w:t>
            </w:r>
          </w:p>
          <w:p w14:paraId="404A10DE" w14:textId="77777777" w:rsidR="00CB6145" w:rsidRPr="005833D2" w:rsidRDefault="00CB6145" w:rsidP="00CB6145">
            <w:pPr>
              <w:pStyle w:val="SigLine2nd"/>
              <w:ind w:left="0"/>
              <w:rPr>
                <w:szCs w:val="24"/>
              </w:rPr>
            </w:pPr>
            <w:r>
              <w:rPr>
                <w:szCs w:val="24"/>
              </w:rPr>
              <w:t xml:space="preserve">               _________________________________</w:t>
            </w:r>
          </w:p>
          <w:p w14:paraId="7475F800" w14:textId="77777777" w:rsidR="00B74B60" w:rsidRPr="005833D2" w:rsidRDefault="00B74B60" w:rsidP="00554C95">
            <w:pPr>
              <w:tabs>
                <w:tab w:val="left" w:pos="5040"/>
              </w:tabs>
              <w:spacing w:line="360" w:lineRule="auto"/>
              <w:ind w:right="187"/>
              <w:jc w:val="both"/>
            </w:pPr>
          </w:p>
        </w:tc>
        <w:tc>
          <w:tcPr>
            <w:tcW w:w="5220" w:type="dxa"/>
          </w:tcPr>
          <w:p w14:paraId="6CB812A8" w14:textId="77777777" w:rsidR="00B74B60" w:rsidRPr="005833D2" w:rsidRDefault="00B74B60" w:rsidP="00921F96">
            <w:pPr>
              <w:tabs>
                <w:tab w:val="left" w:pos="5040"/>
              </w:tabs>
              <w:spacing w:line="360" w:lineRule="auto"/>
              <w:ind w:right="187"/>
              <w:jc w:val="both"/>
            </w:pPr>
          </w:p>
        </w:tc>
        <w:tc>
          <w:tcPr>
            <w:tcW w:w="5220" w:type="dxa"/>
          </w:tcPr>
          <w:p w14:paraId="6CB09E35" w14:textId="77777777" w:rsidR="00B74B60" w:rsidRPr="005833D2" w:rsidRDefault="00B74B60" w:rsidP="00921F96">
            <w:pPr>
              <w:tabs>
                <w:tab w:val="left" w:pos="5040"/>
              </w:tabs>
              <w:spacing w:line="360" w:lineRule="auto"/>
              <w:ind w:right="187"/>
              <w:jc w:val="both"/>
            </w:pPr>
          </w:p>
        </w:tc>
      </w:tr>
      <w:tr w:rsidR="00B74B60" w:rsidRPr="005833D2" w14:paraId="1ECF8473" w14:textId="77777777" w:rsidTr="000061B1">
        <w:tc>
          <w:tcPr>
            <w:tcW w:w="5598" w:type="dxa"/>
          </w:tcPr>
          <w:p w14:paraId="25C46F73" w14:textId="77777777" w:rsidR="00B74B60" w:rsidRPr="005833D2" w:rsidRDefault="00B74B60" w:rsidP="00355F2A">
            <w:pPr>
              <w:tabs>
                <w:tab w:val="left" w:pos="5040"/>
              </w:tabs>
              <w:spacing w:line="360" w:lineRule="auto"/>
              <w:ind w:right="187"/>
              <w:jc w:val="both"/>
            </w:pPr>
          </w:p>
        </w:tc>
        <w:tc>
          <w:tcPr>
            <w:tcW w:w="5220" w:type="dxa"/>
          </w:tcPr>
          <w:p w14:paraId="7BF455CE" w14:textId="77777777" w:rsidR="00B74B60" w:rsidRPr="005833D2" w:rsidRDefault="00B74B60" w:rsidP="00921F96">
            <w:pPr>
              <w:tabs>
                <w:tab w:val="left" w:pos="5040"/>
              </w:tabs>
              <w:spacing w:line="360" w:lineRule="auto"/>
              <w:ind w:right="187"/>
              <w:jc w:val="both"/>
              <w:rPr>
                <w:u w:val="single"/>
              </w:rPr>
            </w:pPr>
          </w:p>
        </w:tc>
        <w:tc>
          <w:tcPr>
            <w:tcW w:w="5220" w:type="dxa"/>
          </w:tcPr>
          <w:p w14:paraId="678CC787" w14:textId="77777777" w:rsidR="00B74B60" w:rsidRPr="005833D2" w:rsidRDefault="00B74B60" w:rsidP="00921F96">
            <w:pPr>
              <w:tabs>
                <w:tab w:val="left" w:pos="5040"/>
              </w:tabs>
              <w:spacing w:line="360" w:lineRule="auto"/>
              <w:ind w:right="187"/>
              <w:jc w:val="both"/>
            </w:pPr>
          </w:p>
        </w:tc>
      </w:tr>
      <w:tr w:rsidR="000061B1" w:rsidRPr="005833D2" w14:paraId="77101046" w14:textId="77777777" w:rsidTr="000061B1">
        <w:tc>
          <w:tcPr>
            <w:tcW w:w="5598" w:type="dxa"/>
          </w:tcPr>
          <w:p w14:paraId="1A18F3AA" w14:textId="77777777" w:rsidR="000061B1" w:rsidRPr="005833D2" w:rsidRDefault="000061B1" w:rsidP="007A6C49">
            <w:pPr>
              <w:tabs>
                <w:tab w:val="left" w:pos="5040"/>
              </w:tabs>
              <w:spacing w:line="360" w:lineRule="auto"/>
              <w:ind w:right="187" w:firstLine="900"/>
              <w:jc w:val="both"/>
              <w:rPr>
                <w:noProof/>
                <w:u w:val="single"/>
              </w:rPr>
            </w:pPr>
          </w:p>
        </w:tc>
        <w:tc>
          <w:tcPr>
            <w:tcW w:w="5220" w:type="dxa"/>
          </w:tcPr>
          <w:p w14:paraId="4A4889F6" w14:textId="77777777" w:rsidR="000061B1" w:rsidRPr="005833D2" w:rsidRDefault="000061B1" w:rsidP="00921F96">
            <w:pPr>
              <w:tabs>
                <w:tab w:val="left" w:pos="5040"/>
              </w:tabs>
              <w:spacing w:line="360" w:lineRule="auto"/>
              <w:ind w:right="187"/>
              <w:jc w:val="both"/>
              <w:rPr>
                <w:u w:val="single"/>
              </w:rPr>
            </w:pPr>
          </w:p>
        </w:tc>
        <w:tc>
          <w:tcPr>
            <w:tcW w:w="5220" w:type="dxa"/>
          </w:tcPr>
          <w:p w14:paraId="5BE18DF6" w14:textId="77777777" w:rsidR="000061B1" w:rsidRPr="005833D2" w:rsidRDefault="000061B1" w:rsidP="00921F96">
            <w:pPr>
              <w:tabs>
                <w:tab w:val="left" w:pos="5040"/>
              </w:tabs>
              <w:spacing w:line="360" w:lineRule="auto"/>
              <w:ind w:right="187"/>
              <w:jc w:val="both"/>
            </w:pPr>
          </w:p>
        </w:tc>
      </w:tr>
    </w:tbl>
    <w:p w14:paraId="3E4D3B93"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Pr="005833D2">
        <w:rPr>
          <w:spacing w:val="-3"/>
        </w:rPr>
        <w:tab/>
        <w:t>)</w:t>
      </w:r>
    </w:p>
    <w:p w14:paraId="33F350D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t>)  SS:</w:t>
      </w:r>
    </w:p>
    <w:p w14:paraId="18712B2A"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E40258" w:rsidRPr="005833D2">
        <w:rPr>
          <w:spacing w:val="-3"/>
        </w:rPr>
        <w:t>___________</w:t>
      </w:r>
      <w:r w:rsidRPr="005833D2">
        <w:rPr>
          <w:spacing w:val="-3"/>
        </w:rPr>
        <w:tab/>
        <w:t>)</w:t>
      </w:r>
    </w:p>
    <w:p w14:paraId="4891A2AE" w14:textId="77777777" w:rsidR="00B74B60" w:rsidRPr="005833D2" w:rsidRDefault="00B74B60" w:rsidP="00B74B60">
      <w:pPr>
        <w:tabs>
          <w:tab w:val="left" w:pos="-720"/>
        </w:tabs>
        <w:suppressAutoHyphens/>
        <w:jc w:val="both"/>
        <w:rPr>
          <w:spacing w:val="-3"/>
        </w:rPr>
      </w:pPr>
    </w:p>
    <w:p w14:paraId="161ABE70" w14:textId="77777777" w:rsidR="00B74B60" w:rsidRPr="00D66F74" w:rsidRDefault="00B74B60" w:rsidP="00B74B60">
      <w:pPr>
        <w:pStyle w:val="BodyText"/>
        <w:spacing w:line="240" w:lineRule="auto"/>
        <w:rPr>
          <w:sz w:val="24"/>
        </w:rPr>
      </w:pPr>
      <w:r w:rsidRPr="00D66F74">
        <w:rPr>
          <w:sz w:val="24"/>
        </w:rPr>
        <w:t xml:space="preserve">Before me, a Notary Public, in and for said county </w:t>
      </w:r>
      <w:r w:rsidRPr="00D66F74">
        <w:rPr>
          <w:spacing w:val="-3"/>
          <w:sz w:val="24"/>
        </w:rPr>
        <w:t>and State, personally appeared</w:t>
      </w:r>
      <w:r w:rsidR="00CB6145">
        <w:rPr>
          <w:spacing w:val="-3"/>
          <w:sz w:val="24"/>
        </w:rPr>
        <w:t>_____________ the ______________ of ________________</w:t>
      </w:r>
      <w:r w:rsidRPr="00D66F74">
        <w:rPr>
          <w:spacing w:val="-3"/>
          <w:sz w:val="24"/>
        </w:rPr>
        <w:t>, who acknowledged</w:t>
      </w:r>
      <w:r w:rsidRPr="00D66F74">
        <w:rPr>
          <w:sz w:val="24"/>
        </w:rPr>
        <w:t xml:space="preserve"> that the foregoing Lien and Extended Use Agreement was executed in such capacity as its voluntary act and deed and that the foregoing representations are true and correct.</w:t>
      </w:r>
    </w:p>
    <w:p w14:paraId="1B087E45" w14:textId="77777777" w:rsidR="00B74B60" w:rsidRPr="005833D2" w:rsidRDefault="00B74B60" w:rsidP="00B74B60">
      <w:pPr>
        <w:pStyle w:val="BodyText"/>
        <w:spacing w:line="240" w:lineRule="auto"/>
        <w:rPr>
          <w:sz w:val="24"/>
        </w:rPr>
      </w:pPr>
    </w:p>
    <w:p w14:paraId="2FE0DDA8"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w:t>
      </w:r>
      <w:r w:rsidR="00B71A1E" w:rsidRPr="005833D2">
        <w:t>____</w:t>
      </w:r>
      <w:r w:rsidR="00AD13CC" w:rsidRPr="005833D2">
        <w:t xml:space="preserve"> day of </w:t>
      </w:r>
      <w:r w:rsidR="00CB6145">
        <w:t>______, 20____.</w:t>
      </w:r>
    </w:p>
    <w:p w14:paraId="60A43F89" w14:textId="77777777" w:rsidR="00B74B60" w:rsidRDefault="00B74B60" w:rsidP="009C172A">
      <w:pPr>
        <w:pStyle w:val="BodyTextIndent"/>
        <w:ind w:left="0"/>
        <w:rPr>
          <w:sz w:val="24"/>
          <w:szCs w:val="24"/>
        </w:rPr>
      </w:pP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00355F2A">
        <w:rPr>
          <w:sz w:val="24"/>
          <w:szCs w:val="24"/>
        </w:rPr>
        <w:tab/>
      </w:r>
      <w:r w:rsidR="00CB6145">
        <w:rPr>
          <w:sz w:val="24"/>
          <w:szCs w:val="24"/>
        </w:rPr>
        <w:tab/>
      </w:r>
      <w:r w:rsidR="00CB6145">
        <w:rPr>
          <w:sz w:val="24"/>
          <w:szCs w:val="24"/>
        </w:rPr>
        <w:tab/>
      </w:r>
      <w:r w:rsidR="00CB6145">
        <w:rPr>
          <w:sz w:val="24"/>
          <w:szCs w:val="24"/>
        </w:rPr>
        <w:tab/>
      </w:r>
    </w:p>
    <w:tbl>
      <w:tblPr>
        <w:tblW w:w="0" w:type="auto"/>
        <w:tblLook w:val="04A0" w:firstRow="1" w:lastRow="0" w:firstColumn="1" w:lastColumn="0" w:noHBand="0" w:noVBand="1"/>
      </w:tblPr>
      <w:tblGrid>
        <w:gridCol w:w="4788"/>
        <w:gridCol w:w="4788"/>
      </w:tblGrid>
      <w:tr w:rsidR="009C172A" w:rsidRPr="005833D2" w14:paraId="7FF36359" w14:textId="77777777" w:rsidTr="00A8625C">
        <w:tc>
          <w:tcPr>
            <w:tcW w:w="4788" w:type="dxa"/>
          </w:tcPr>
          <w:p w14:paraId="18264BE1"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1039B9CD"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1199B6C1" w14:textId="77777777" w:rsidR="009C172A" w:rsidRPr="005833D2" w:rsidRDefault="009C172A" w:rsidP="00A8625C">
            <w:pPr>
              <w:tabs>
                <w:tab w:val="left" w:pos="-720"/>
              </w:tabs>
              <w:suppressAutoHyphens/>
              <w:spacing w:after="120"/>
              <w:jc w:val="both"/>
              <w:rPr>
                <w:spacing w:val="-3"/>
              </w:rPr>
            </w:pPr>
          </w:p>
          <w:p w14:paraId="5104D651"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419EB0DA"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3922DCD3" w14:textId="77777777" w:rsidTr="00A8625C">
        <w:tc>
          <w:tcPr>
            <w:tcW w:w="4788" w:type="dxa"/>
          </w:tcPr>
          <w:p w14:paraId="37374A77"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5F3077E4"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61745CAA" w14:textId="77777777" w:rsidR="009C172A" w:rsidRPr="005833D2" w:rsidRDefault="009C172A" w:rsidP="00A8625C">
            <w:pPr>
              <w:tabs>
                <w:tab w:val="left" w:pos="-720"/>
              </w:tabs>
              <w:suppressAutoHyphens/>
              <w:spacing w:after="120"/>
              <w:jc w:val="both"/>
              <w:rPr>
                <w:spacing w:val="-3"/>
              </w:rPr>
            </w:pPr>
          </w:p>
          <w:p w14:paraId="4813C2BE"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188D9F1C" w14:textId="77777777" w:rsidTr="00A8625C">
        <w:tc>
          <w:tcPr>
            <w:tcW w:w="4788" w:type="dxa"/>
          </w:tcPr>
          <w:p w14:paraId="097E506A" w14:textId="77777777" w:rsidR="009C172A" w:rsidRPr="005833D2" w:rsidRDefault="009C172A" w:rsidP="00A8625C">
            <w:pPr>
              <w:tabs>
                <w:tab w:val="left" w:pos="-720"/>
              </w:tabs>
              <w:suppressAutoHyphens/>
              <w:jc w:val="both"/>
              <w:rPr>
                <w:spacing w:val="-3"/>
              </w:rPr>
            </w:pPr>
          </w:p>
        </w:tc>
        <w:tc>
          <w:tcPr>
            <w:tcW w:w="4788" w:type="dxa"/>
          </w:tcPr>
          <w:p w14:paraId="4DDFAA1B"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0C1DABB9" w14:textId="77777777" w:rsidR="009C172A" w:rsidRPr="005833D2" w:rsidRDefault="009C172A" w:rsidP="009C172A">
      <w:pPr>
        <w:pStyle w:val="BodyTextIndent"/>
        <w:ind w:left="0"/>
        <w:rPr>
          <w:sz w:val="24"/>
          <w:szCs w:val="24"/>
        </w:rPr>
      </w:pPr>
    </w:p>
    <w:p w14:paraId="695194AC" w14:textId="77777777" w:rsidR="00B74B60" w:rsidRPr="005833D2" w:rsidRDefault="00B74B60" w:rsidP="00B74B60">
      <w:pPr>
        <w:pStyle w:val="BodyTextIndent"/>
        <w:ind w:left="0"/>
        <w:rPr>
          <w:sz w:val="24"/>
          <w:szCs w:val="24"/>
        </w:rPr>
      </w:pPr>
    </w:p>
    <w:p w14:paraId="79C17AB9" w14:textId="77777777" w:rsidR="00B74B60" w:rsidRPr="005833D2" w:rsidRDefault="00B74B60" w:rsidP="00B74B60">
      <w:pPr>
        <w:pStyle w:val="BodyTextIndent"/>
        <w:ind w:left="0"/>
        <w:rPr>
          <w:sz w:val="24"/>
          <w:szCs w:val="24"/>
        </w:rPr>
      </w:pPr>
    </w:p>
    <w:p w14:paraId="0E8E0F29" w14:textId="77777777" w:rsidR="00DC0F92" w:rsidRPr="005833D2" w:rsidRDefault="00B74B60" w:rsidP="000061B1">
      <w:pPr>
        <w:pStyle w:val="BodyTextIndent"/>
        <w:ind w:left="0"/>
        <w:rPr>
          <w:sz w:val="24"/>
          <w:szCs w:val="24"/>
        </w:rPr>
      </w:pPr>
      <w:r w:rsidRPr="005833D2">
        <w:rPr>
          <w:sz w:val="24"/>
          <w:szCs w:val="24"/>
        </w:rPr>
        <w:t xml:space="preserve">My Commission Expires: </w:t>
      </w:r>
      <w:r w:rsidR="00DC0F92" w:rsidRPr="005833D2">
        <w:rPr>
          <w:sz w:val="24"/>
          <w:szCs w:val="24"/>
        </w:rPr>
        <w:t>___________</w:t>
      </w:r>
      <w:r w:rsidR="00355F2A">
        <w:rPr>
          <w:sz w:val="24"/>
          <w:szCs w:val="24"/>
        </w:rPr>
        <w:t>______</w:t>
      </w:r>
      <w:r w:rsidR="00DC0F92" w:rsidRPr="005833D2">
        <w:rPr>
          <w:sz w:val="24"/>
          <w:szCs w:val="24"/>
        </w:rPr>
        <w:br w:type="page"/>
      </w:r>
    </w:p>
    <w:p w14:paraId="7AE8466C" w14:textId="77777777" w:rsidR="00B74B60" w:rsidRPr="005833D2" w:rsidRDefault="00B74B60" w:rsidP="00DC0F92">
      <w:pPr>
        <w:pStyle w:val="BodyTextIndent"/>
        <w:ind w:left="0"/>
        <w:rPr>
          <w:spacing w:val="-3"/>
          <w:sz w:val="24"/>
          <w:szCs w:val="24"/>
        </w:rPr>
      </w:pPr>
      <w:r w:rsidRPr="005833D2">
        <w:rPr>
          <w:spacing w:val="-3"/>
          <w:sz w:val="24"/>
          <w:szCs w:val="24"/>
        </w:rPr>
        <w:lastRenderedPageBreak/>
        <w:t xml:space="preserve">AGREED TO this _____ day of </w:t>
      </w:r>
      <w:r w:rsidR="00CB6145">
        <w:rPr>
          <w:spacing w:val="-3"/>
          <w:sz w:val="24"/>
          <w:szCs w:val="24"/>
        </w:rPr>
        <w:t>___________</w:t>
      </w:r>
      <w:r w:rsidR="002957DE" w:rsidRPr="005833D2">
        <w:rPr>
          <w:spacing w:val="-3"/>
          <w:sz w:val="24"/>
          <w:szCs w:val="24"/>
        </w:rPr>
        <w:t>, 20</w:t>
      </w:r>
      <w:r w:rsidR="00CB6145">
        <w:rPr>
          <w:spacing w:val="-3"/>
          <w:sz w:val="24"/>
          <w:szCs w:val="24"/>
        </w:rPr>
        <w:t>__</w:t>
      </w:r>
      <w:r w:rsidRPr="005833D2">
        <w:rPr>
          <w:spacing w:val="-3"/>
          <w:sz w:val="24"/>
          <w:szCs w:val="24"/>
        </w:rPr>
        <w:t>, by the Authority.</w:t>
      </w:r>
    </w:p>
    <w:p w14:paraId="3BE295B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
    <w:p w14:paraId="7E9690AD"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71393F1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INDIANA HOUSING AND COMMUNITY </w:t>
      </w:r>
    </w:p>
    <w:p w14:paraId="3C358A0E"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DEVELOPMENT AUTHORITY</w:t>
      </w:r>
    </w:p>
    <w:p w14:paraId="6CFDFFF1" w14:textId="77777777" w:rsidR="00B74B60" w:rsidRPr="005833D2" w:rsidRDefault="00B74B60" w:rsidP="00B74B60">
      <w:pPr>
        <w:tabs>
          <w:tab w:val="left" w:pos="-720"/>
        </w:tabs>
        <w:suppressAutoHyphens/>
        <w:jc w:val="both"/>
        <w:rPr>
          <w:spacing w:val="-3"/>
        </w:rPr>
      </w:pPr>
    </w:p>
    <w:p w14:paraId="6750BDFB"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1F9522B9"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r w:rsidR="009C577C">
        <w:rPr>
          <w:spacing w:val="-3"/>
        </w:rPr>
        <w:t xml:space="preserve">By: </w:t>
      </w:r>
      <w:r w:rsidRPr="005833D2">
        <w:rPr>
          <w:spacing w:val="-3"/>
        </w:rPr>
        <w:t>_____________________________________</w:t>
      </w:r>
    </w:p>
    <w:p w14:paraId="3761D332" w14:textId="77777777" w:rsidR="00B74B60" w:rsidRPr="005833D2" w:rsidRDefault="00B74B60" w:rsidP="00B74B60">
      <w:pPr>
        <w:tabs>
          <w:tab w:val="left" w:pos="-720"/>
        </w:tabs>
        <w:suppressAutoHyphens/>
        <w:jc w:val="both"/>
        <w:rPr>
          <w:rStyle w:val="Emphasis"/>
          <w:i w:val="0"/>
          <w:iCs w:val="0"/>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       </w:t>
      </w:r>
      <w:r w:rsidR="009C577C">
        <w:rPr>
          <w:spacing w:val="-3"/>
        </w:rPr>
        <w:tab/>
      </w:r>
      <w:r w:rsidRPr="005833D2">
        <w:t xml:space="preserve">J. Jacob Sipe, </w:t>
      </w:r>
      <w:r w:rsidRPr="005833D2">
        <w:rPr>
          <w:rStyle w:val="Emphasis"/>
          <w:i w:val="0"/>
          <w:iCs w:val="0"/>
        </w:rPr>
        <w:t>Executive Director</w:t>
      </w:r>
    </w:p>
    <w:p w14:paraId="3EF003A6" w14:textId="77777777" w:rsidR="00B74B60" w:rsidRPr="005833D2" w:rsidRDefault="00B74B60" w:rsidP="00355F2A">
      <w:pPr>
        <w:tabs>
          <w:tab w:val="left" w:pos="-720"/>
        </w:tabs>
        <w:suppressAutoHyphens/>
        <w:jc w:val="both"/>
        <w:rPr>
          <w:i/>
          <w:iCs/>
          <w:spacing w:val="-3"/>
        </w:rPr>
      </w:pP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t xml:space="preserve">       </w:t>
      </w:r>
    </w:p>
    <w:p w14:paraId="18C8D305" w14:textId="77777777" w:rsidR="00B74B60" w:rsidRPr="005833D2" w:rsidRDefault="00B74B60" w:rsidP="00B74B60">
      <w:pPr>
        <w:jc w:val="both"/>
      </w:pPr>
    </w:p>
    <w:p w14:paraId="6B5426E1"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00154B9B" w:rsidRPr="005833D2">
        <w:rPr>
          <w:spacing w:val="-3"/>
        </w:rPr>
        <w:tab/>
      </w:r>
      <w:r w:rsidRPr="005833D2">
        <w:rPr>
          <w:spacing w:val="-3"/>
        </w:rPr>
        <w:t>)</w:t>
      </w:r>
    </w:p>
    <w:p w14:paraId="16646B3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00154B9B" w:rsidRPr="005833D2">
        <w:rPr>
          <w:spacing w:val="-3"/>
        </w:rPr>
        <w:tab/>
      </w:r>
      <w:r w:rsidRPr="005833D2">
        <w:rPr>
          <w:spacing w:val="-3"/>
        </w:rPr>
        <w:t>)  SS:</w:t>
      </w:r>
    </w:p>
    <w:p w14:paraId="25710E8B"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CA3DDC" w:rsidRPr="005833D2">
        <w:rPr>
          <w:spacing w:val="-3"/>
        </w:rPr>
        <w:t>___________</w:t>
      </w:r>
      <w:r w:rsidR="00154B9B" w:rsidRPr="005833D2">
        <w:rPr>
          <w:spacing w:val="-3"/>
        </w:rPr>
        <w:tab/>
      </w:r>
      <w:r w:rsidRPr="005833D2">
        <w:rPr>
          <w:spacing w:val="-3"/>
        </w:rPr>
        <w:t>)</w:t>
      </w:r>
    </w:p>
    <w:p w14:paraId="7D47B8DE" w14:textId="77777777" w:rsidR="00B74B60" w:rsidRPr="005833D2" w:rsidRDefault="00B74B60" w:rsidP="00B74B60">
      <w:pPr>
        <w:tabs>
          <w:tab w:val="left" w:pos="-720"/>
        </w:tabs>
        <w:suppressAutoHyphens/>
        <w:jc w:val="both"/>
        <w:rPr>
          <w:spacing w:val="-3"/>
        </w:rPr>
      </w:pPr>
    </w:p>
    <w:p w14:paraId="438C1CB3" w14:textId="77777777" w:rsidR="00B74B60" w:rsidRPr="005833D2" w:rsidRDefault="00B74B60" w:rsidP="00B74B60">
      <w:pPr>
        <w:pStyle w:val="BodyText"/>
        <w:spacing w:line="240" w:lineRule="auto"/>
        <w:rPr>
          <w:sz w:val="24"/>
        </w:rPr>
      </w:pPr>
      <w:r w:rsidRPr="005833D2">
        <w:rPr>
          <w:sz w:val="24"/>
        </w:rPr>
        <w:t xml:space="preserve">Before me, a Notary Public, in and for said county and State, personally appeared J. Jacob Sipe, the Executive Director of </w:t>
      </w:r>
      <w:r w:rsidR="00E90567" w:rsidRPr="005833D2">
        <w:rPr>
          <w:sz w:val="24"/>
        </w:rPr>
        <w:t>Indiana Housing and Community Development Authority</w:t>
      </w:r>
      <w:r w:rsidRPr="005833D2">
        <w:rPr>
          <w:sz w:val="24"/>
        </w:rPr>
        <w:t>, who acknowledged that the foregoing Lien and Extended Use Agreement was executed in such capacity as its voluntary act and deed and that the foregoing representations are true and correct.</w:t>
      </w:r>
    </w:p>
    <w:p w14:paraId="7135E933" w14:textId="77777777" w:rsidR="00B74B60" w:rsidRPr="005833D2" w:rsidRDefault="00B74B60" w:rsidP="00B74B60">
      <w:pPr>
        <w:tabs>
          <w:tab w:val="left" w:pos="-720"/>
        </w:tabs>
        <w:suppressAutoHyphens/>
        <w:jc w:val="both"/>
        <w:rPr>
          <w:spacing w:val="-3"/>
        </w:rPr>
      </w:pPr>
    </w:p>
    <w:p w14:paraId="3C403221"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______ day of </w:t>
      </w:r>
      <w:r w:rsidR="00CB6145">
        <w:rPr>
          <w:spacing w:val="-3"/>
        </w:rPr>
        <w:t>_______________, 20___</w:t>
      </w:r>
    </w:p>
    <w:p w14:paraId="05CFE559" w14:textId="77777777" w:rsidR="00B74B60" w:rsidRPr="005833D2" w:rsidRDefault="00B74B60" w:rsidP="00B74B60">
      <w:pPr>
        <w:pStyle w:val="BodyTextIndent"/>
        <w:ind w:left="0"/>
        <w:rPr>
          <w:sz w:val="24"/>
          <w:szCs w:val="24"/>
        </w:rPr>
      </w:pPr>
    </w:p>
    <w:tbl>
      <w:tblPr>
        <w:tblW w:w="0" w:type="auto"/>
        <w:tblLook w:val="04A0" w:firstRow="1" w:lastRow="0" w:firstColumn="1" w:lastColumn="0" w:noHBand="0" w:noVBand="1"/>
      </w:tblPr>
      <w:tblGrid>
        <w:gridCol w:w="4788"/>
        <w:gridCol w:w="4788"/>
      </w:tblGrid>
      <w:tr w:rsidR="009C172A" w:rsidRPr="005833D2" w14:paraId="162D27F9" w14:textId="77777777" w:rsidTr="00A8625C">
        <w:tc>
          <w:tcPr>
            <w:tcW w:w="4788" w:type="dxa"/>
          </w:tcPr>
          <w:p w14:paraId="139E3424"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37431462"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2371BC22" w14:textId="77777777" w:rsidR="009C172A" w:rsidRPr="005833D2" w:rsidRDefault="009C172A" w:rsidP="00A8625C">
            <w:pPr>
              <w:tabs>
                <w:tab w:val="left" w:pos="-720"/>
              </w:tabs>
              <w:suppressAutoHyphens/>
              <w:spacing w:after="120"/>
              <w:jc w:val="both"/>
              <w:rPr>
                <w:spacing w:val="-3"/>
              </w:rPr>
            </w:pPr>
          </w:p>
          <w:p w14:paraId="5D4B3798"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29A0BADB"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5D69F531" w14:textId="77777777" w:rsidTr="00A8625C">
        <w:tc>
          <w:tcPr>
            <w:tcW w:w="4788" w:type="dxa"/>
          </w:tcPr>
          <w:p w14:paraId="5D6328B6"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401DC33B"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50D7849A" w14:textId="77777777" w:rsidR="009C172A" w:rsidRPr="005833D2" w:rsidRDefault="009C172A" w:rsidP="00A8625C">
            <w:pPr>
              <w:tabs>
                <w:tab w:val="left" w:pos="-720"/>
              </w:tabs>
              <w:suppressAutoHyphens/>
              <w:spacing w:after="120"/>
              <w:jc w:val="both"/>
              <w:rPr>
                <w:spacing w:val="-3"/>
              </w:rPr>
            </w:pPr>
          </w:p>
          <w:p w14:paraId="7706DD6F"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06F9B766" w14:textId="77777777" w:rsidTr="00A8625C">
        <w:tc>
          <w:tcPr>
            <w:tcW w:w="4788" w:type="dxa"/>
          </w:tcPr>
          <w:p w14:paraId="44F03B08" w14:textId="77777777" w:rsidR="009C172A" w:rsidRPr="005833D2" w:rsidRDefault="009C172A" w:rsidP="00A8625C">
            <w:pPr>
              <w:tabs>
                <w:tab w:val="left" w:pos="-720"/>
              </w:tabs>
              <w:suppressAutoHyphens/>
              <w:jc w:val="both"/>
              <w:rPr>
                <w:spacing w:val="-3"/>
              </w:rPr>
            </w:pPr>
          </w:p>
        </w:tc>
        <w:tc>
          <w:tcPr>
            <w:tcW w:w="4788" w:type="dxa"/>
          </w:tcPr>
          <w:p w14:paraId="4F1580C4"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34FD6F84" w14:textId="77777777" w:rsidR="00B74B60" w:rsidRPr="005833D2" w:rsidRDefault="00B74B60" w:rsidP="009C172A">
      <w:pPr>
        <w:pStyle w:val="BodyTextIndent"/>
        <w:ind w:left="0"/>
        <w:rPr>
          <w:sz w:val="24"/>
          <w:szCs w:val="24"/>
        </w:rPr>
      </w:pPr>
    </w:p>
    <w:p w14:paraId="79ABDBEA" w14:textId="77777777" w:rsidR="00B74B60" w:rsidRDefault="00B74B60" w:rsidP="00B74B60">
      <w:pPr>
        <w:pStyle w:val="BodyTextIndent"/>
        <w:ind w:left="0"/>
        <w:rPr>
          <w:sz w:val="24"/>
          <w:szCs w:val="24"/>
        </w:rPr>
      </w:pPr>
    </w:p>
    <w:p w14:paraId="51208C5A" w14:textId="77777777" w:rsidR="00566FF7" w:rsidRDefault="00566FF7" w:rsidP="00B74B60">
      <w:pPr>
        <w:pStyle w:val="BodyTextIndent"/>
        <w:ind w:left="0"/>
        <w:rPr>
          <w:sz w:val="24"/>
          <w:szCs w:val="24"/>
        </w:rPr>
      </w:pPr>
    </w:p>
    <w:p w14:paraId="68B54BB5" w14:textId="77777777" w:rsidR="00566FF7" w:rsidRDefault="00566FF7" w:rsidP="00B74B60">
      <w:pPr>
        <w:pStyle w:val="BodyTextIndent"/>
        <w:ind w:left="0"/>
        <w:rPr>
          <w:sz w:val="24"/>
          <w:szCs w:val="24"/>
        </w:rPr>
      </w:pPr>
    </w:p>
    <w:p w14:paraId="0E2657FE" w14:textId="77777777" w:rsidR="00566FF7" w:rsidRDefault="00566FF7" w:rsidP="00B74B60">
      <w:pPr>
        <w:pStyle w:val="BodyTextIndent"/>
        <w:ind w:left="0"/>
        <w:rPr>
          <w:sz w:val="24"/>
          <w:szCs w:val="24"/>
        </w:rPr>
      </w:pPr>
    </w:p>
    <w:p w14:paraId="700A5AB3" w14:textId="77777777" w:rsidR="00566FF7" w:rsidRDefault="00566FF7" w:rsidP="00B74B60">
      <w:pPr>
        <w:pStyle w:val="BodyTextIndent"/>
        <w:ind w:left="0"/>
        <w:rPr>
          <w:sz w:val="24"/>
          <w:szCs w:val="24"/>
        </w:rPr>
      </w:pPr>
    </w:p>
    <w:p w14:paraId="58468467" w14:textId="77777777" w:rsidR="00566FF7" w:rsidRDefault="00566FF7" w:rsidP="00B74B60">
      <w:pPr>
        <w:pStyle w:val="BodyTextIndent"/>
        <w:ind w:left="0"/>
        <w:rPr>
          <w:sz w:val="24"/>
          <w:szCs w:val="24"/>
        </w:rPr>
      </w:pPr>
    </w:p>
    <w:p w14:paraId="24525B88" w14:textId="77777777" w:rsidR="00566FF7" w:rsidRPr="005833D2" w:rsidRDefault="00566FF7" w:rsidP="00B74B60">
      <w:pPr>
        <w:pStyle w:val="BodyTextIndent"/>
        <w:ind w:left="0"/>
        <w:rPr>
          <w:sz w:val="24"/>
          <w:szCs w:val="24"/>
        </w:rPr>
      </w:pPr>
    </w:p>
    <w:p w14:paraId="068E2A68" w14:textId="77777777" w:rsidR="00566FF7" w:rsidRPr="005C6350" w:rsidRDefault="00566FF7" w:rsidP="00566FF7">
      <w:pPr>
        <w:pStyle w:val="BodyText"/>
        <w:spacing w:line="240" w:lineRule="auto"/>
        <w:rPr>
          <w:sz w:val="22"/>
          <w:szCs w:val="22"/>
        </w:rPr>
      </w:pPr>
      <w:r w:rsidRPr="005C6350">
        <w:rPr>
          <w:sz w:val="22"/>
          <w:szCs w:val="22"/>
        </w:rPr>
        <w:t xml:space="preserve">This instrument was prepared by Carmen M. Files, Deputy Counsel, Indiana Housing and Community Development Authority, 30 South Meridian Street, Suite 900, Indianapolis, IN 46204 (317) 232-7777.  </w:t>
      </w:r>
      <w:r w:rsidRPr="005C6350">
        <w:rPr>
          <w:sz w:val="22"/>
          <w:szCs w:val="22"/>
        </w:rPr>
        <w:tab/>
      </w:r>
      <w:r w:rsidRPr="005C6350">
        <w:rPr>
          <w:sz w:val="22"/>
          <w:szCs w:val="22"/>
        </w:rPr>
        <w:tab/>
      </w:r>
    </w:p>
    <w:p w14:paraId="16FD7B86" w14:textId="77777777" w:rsidR="00566FF7" w:rsidRDefault="00566FF7" w:rsidP="00566FF7">
      <w:pPr>
        <w:pStyle w:val="BodyText"/>
        <w:spacing w:line="240" w:lineRule="auto"/>
        <w:rPr>
          <w:sz w:val="22"/>
          <w:szCs w:val="22"/>
        </w:rPr>
      </w:pPr>
    </w:p>
    <w:p w14:paraId="15788FCF" w14:textId="77777777" w:rsidR="00566FF7" w:rsidRPr="005C6350" w:rsidRDefault="00566FF7" w:rsidP="00566FF7">
      <w:pPr>
        <w:pStyle w:val="BodyText"/>
        <w:spacing w:line="240" w:lineRule="auto"/>
        <w:rPr>
          <w:sz w:val="22"/>
          <w:szCs w:val="22"/>
        </w:rPr>
      </w:pPr>
      <w:r w:rsidRPr="005C6350">
        <w:rPr>
          <w:sz w:val="22"/>
          <w:szCs w:val="22"/>
        </w:rPr>
        <w:t>I affirm, under the penalties for perjury, that I have taken reasonable care to redact each Social Security number in this document, if any, unless required by law: _________________________</w:t>
      </w:r>
    </w:p>
    <w:p w14:paraId="4D31C0A8" w14:textId="77777777" w:rsidR="00566FF7" w:rsidRPr="005C6350" w:rsidRDefault="00566FF7" w:rsidP="00566FF7">
      <w:pPr>
        <w:pStyle w:val="BodyText"/>
        <w:spacing w:line="240" w:lineRule="auto"/>
        <w:rPr>
          <w:sz w:val="22"/>
          <w:szCs w:val="22"/>
        </w:rPr>
      </w:pPr>
    </w:p>
    <w:p w14:paraId="08B8B950" w14:textId="77777777" w:rsidR="00566FF7" w:rsidRPr="005C6350" w:rsidRDefault="00566FF7" w:rsidP="00566FF7">
      <w:pPr>
        <w:pStyle w:val="BodyText"/>
        <w:spacing w:line="240" w:lineRule="auto"/>
        <w:rPr>
          <w:sz w:val="22"/>
          <w:szCs w:val="22"/>
          <w:u w:val="single"/>
        </w:rPr>
      </w:pPr>
      <w:r w:rsidRPr="005C6350">
        <w:rPr>
          <w:sz w:val="22"/>
          <w:szCs w:val="22"/>
          <w:u w:val="single"/>
        </w:rPr>
        <w:t>Return recorded document to:</w:t>
      </w:r>
    </w:p>
    <w:p w14:paraId="31A9E218" w14:textId="77777777" w:rsidR="004559F6" w:rsidRDefault="004559F6" w:rsidP="00566FF7">
      <w:pPr>
        <w:pStyle w:val="BodyText"/>
        <w:spacing w:line="240" w:lineRule="auto"/>
        <w:rPr>
          <w:sz w:val="22"/>
          <w:szCs w:val="22"/>
        </w:rPr>
      </w:pPr>
      <w:r>
        <w:rPr>
          <w:sz w:val="22"/>
          <w:szCs w:val="22"/>
        </w:rPr>
        <w:t>Attn: RHTC</w:t>
      </w:r>
    </w:p>
    <w:p w14:paraId="5D5376C1" w14:textId="77777777" w:rsidR="00566FF7" w:rsidRPr="005C6350" w:rsidRDefault="00566FF7" w:rsidP="00566FF7">
      <w:pPr>
        <w:pStyle w:val="BodyText"/>
        <w:spacing w:line="240" w:lineRule="auto"/>
        <w:rPr>
          <w:sz w:val="22"/>
          <w:szCs w:val="22"/>
        </w:rPr>
      </w:pPr>
      <w:r w:rsidRPr="005C6350">
        <w:rPr>
          <w:sz w:val="22"/>
          <w:szCs w:val="22"/>
        </w:rPr>
        <w:t>Indiana Housing &amp; Community Development Authority</w:t>
      </w:r>
    </w:p>
    <w:p w14:paraId="65FFA141" w14:textId="77777777" w:rsidR="00566FF7" w:rsidRPr="005C6350" w:rsidRDefault="00566FF7" w:rsidP="00566FF7">
      <w:pPr>
        <w:pStyle w:val="BodyText"/>
        <w:spacing w:line="240" w:lineRule="auto"/>
        <w:rPr>
          <w:sz w:val="22"/>
          <w:szCs w:val="22"/>
        </w:rPr>
      </w:pPr>
      <w:r w:rsidRPr="005C6350">
        <w:rPr>
          <w:sz w:val="22"/>
          <w:szCs w:val="22"/>
        </w:rPr>
        <w:t>30 South Meridian Street, Suite 900</w:t>
      </w:r>
    </w:p>
    <w:p w14:paraId="1ADA1DF9" w14:textId="77777777" w:rsidR="00566FF7" w:rsidRPr="005C6350" w:rsidRDefault="00566FF7" w:rsidP="00566FF7">
      <w:pPr>
        <w:pStyle w:val="BodyText"/>
        <w:spacing w:line="240" w:lineRule="auto"/>
        <w:rPr>
          <w:sz w:val="22"/>
          <w:szCs w:val="22"/>
        </w:rPr>
      </w:pPr>
      <w:r w:rsidRPr="005C6350">
        <w:rPr>
          <w:sz w:val="22"/>
          <w:szCs w:val="22"/>
        </w:rPr>
        <w:t>Indianapolis, IN 46204</w:t>
      </w:r>
    </w:p>
    <w:p w14:paraId="3CBC8763" w14:textId="77777777" w:rsidR="00B74B60" w:rsidRPr="005833D2" w:rsidRDefault="002514C5" w:rsidP="00566FF7">
      <w:pPr>
        <w:jc w:val="center"/>
        <w:rPr>
          <w:b/>
          <w:spacing w:val="-3"/>
        </w:rPr>
      </w:pPr>
      <w:r>
        <w:rPr>
          <w:sz w:val="18"/>
          <w:szCs w:val="18"/>
          <w:highlight w:val="lightGray"/>
        </w:rPr>
        <w:br w:type="page"/>
      </w:r>
      <w:r w:rsidR="00B74B60" w:rsidRPr="005833D2">
        <w:rPr>
          <w:b/>
          <w:spacing w:val="-3"/>
          <w:u w:val="single"/>
        </w:rPr>
        <w:lastRenderedPageBreak/>
        <w:t>EXHIBIT A</w:t>
      </w:r>
    </w:p>
    <w:p w14:paraId="27A2C811" w14:textId="77777777" w:rsidR="00B74B60" w:rsidRPr="005833D2" w:rsidRDefault="00B74B60" w:rsidP="00B74B60">
      <w:pPr>
        <w:tabs>
          <w:tab w:val="left" w:pos="-720"/>
        </w:tabs>
        <w:suppressAutoHyphens/>
        <w:jc w:val="center"/>
        <w:rPr>
          <w:b/>
          <w:spacing w:val="-3"/>
        </w:rPr>
      </w:pPr>
    </w:p>
    <w:p w14:paraId="2AE20B9E" w14:textId="77777777" w:rsidR="00B74B60" w:rsidRPr="00ED1A99" w:rsidRDefault="00B74B60" w:rsidP="00B74B60">
      <w:pPr>
        <w:tabs>
          <w:tab w:val="center" w:pos="4680"/>
        </w:tabs>
        <w:suppressAutoHyphens/>
        <w:jc w:val="center"/>
        <w:rPr>
          <w:b/>
          <w:spacing w:val="-3"/>
        </w:rPr>
      </w:pPr>
      <w:r w:rsidRPr="00ED1A99">
        <w:rPr>
          <w:b/>
          <w:spacing w:val="-3"/>
        </w:rPr>
        <w:t>LEGAL DESCRIPTION</w:t>
      </w:r>
    </w:p>
    <w:p w14:paraId="3CE48544" w14:textId="77777777" w:rsidR="00A35987" w:rsidRPr="005833D2" w:rsidRDefault="00A35987" w:rsidP="00B74B60">
      <w:pPr>
        <w:tabs>
          <w:tab w:val="center" w:pos="4680"/>
        </w:tabs>
        <w:suppressAutoHyphens/>
        <w:rPr>
          <w:b/>
          <w:spacing w:val="-3"/>
          <w:u w:val="single"/>
        </w:rPr>
      </w:pPr>
    </w:p>
    <w:p w14:paraId="25D94584" w14:textId="77777777" w:rsidR="00275C80" w:rsidRDefault="00275C80" w:rsidP="00275C80"/>
    <w:p w14:paraId="1B4C9B31" w14:textId="77777777" w:rsidR="00576AC5" w:rsidRPr="005833D2" w:rsidRDefault="00576AC5" w:rsidP="00823DED">
      <w:pPr>
        <w:jc w:val="center"/>
        <w:rPr>
          <w:rFonts w:eastAsia="Calibri"/>
        </w:rPr>
      </w:pPr>
    </w:p>
    <w:p w14:paraId="64EA7027" w14:textId="77777777" w:rsidR="00D43FFE" w:rsidRPr="005833D2" w:rsidRDefault="00D43FFE" w:rsidP="009177A8">
      <w:pPr>
        <w:autoSpaceDE w:val="0"/>
        <w:autoSpaceDN w:val="0"/>
        <w:adjustRightInd w:val="0"/>
        <w:rPr>
          <w:rFonts w:ascii="Calibri" w:eastAsia="Calibri" w:hAnsi="Calibri"/>
        </w:rPr>
      </w:pPr>
    </w:p>
    <w:p w14:paraId="10DD81B4" w14:textId="77777777" w:rsidR="00FC0328" w:rsidRPr="005833D2" w:rsidRDefault="00FC0328" w:rsidP="00823DED">
      <w:pPr>
        <w:tabs>
          <w:tab w:val="left" w:pos="720"/>
        </w:tabs>
        <w:ind w:left="720" w:right="720"/>
        <w:jc w:val="center"/>
      </w:pPr>
    </w:p>
    <w:p w14:paraId="1CC5A1B2" w14:textId="77777777" w:rsidR="000B17C4" w:rsidRPr="005833D2" w:rsidRDefault="000B17C4" w:rsidP="00FC0328">
      <w:pPr>
        <w:jc w:val="both"/>
        <w:rPr>
          <w:b/>
          <w:spacing w:val="-3"/>
          <w:u w:val="single"/>
        </w:rPr>
      </w:pPr>
      <w:r w:rsidRPr="005833D2">
        <w:rPr>
          <w:b/>
          <w:spacing w:val="-3"/>
          <w:u w:val="single"/>
        </w:rPr>
        <w:br w:type="page"/>
      </w:r>
    </w:p>
    <w:p w14:paraId="64D8F231" w14:textId="77777777" w:rsidR="00B74B60" w:rsidRPr="005833D2" w:rsidRDefault="00B74B60" w:rsidP="00DC0F92">
      <w:pPr>
        <w:tabs>
          <w:tab w:val="center" w:pos="4680"/>
        </w:tabs>
        <w:suppressAutoHyphens/>
        <w:jc w:val="center"/>
        <w:rPr>
          <w:b/>
          <w:spacing w:val="-3"/>
        </w:rPr>
      </w:pPr>
      <w:r w:rsidRPr="005833D2">
        <w:rPr>
          <w:b/>
          <w:spacing w:val="-3"/>
          <w:u w:val="single"/>
        </w:rPr>
        <w:lastRenderedPageBreak/>
        <w:t>EXHIBIT B</w:t>
      </w:r>
    </w:p>
    <w:p w14:paraId="71D03B68" w14:textId="77777777" w:rsidR="00B74B60" w:rsidRPr="005833D2" w:rsidRDefault="00B74B60" w:rsidP="00B74B60">
      <w:pPr>
        <w:tabs>
          <w:tab w:val="left" w:pos="-720"/>
        </w:tabs>
        <w:suppressAutoHyphens/>
        <w:jc w:val="center"/>
        <w:rPr>
          <w:b/>
          <w:spacing w:val="-3"/>
        </w:rPr>
      </w:pPr>
    </w:p>
    <w:p w14:paraId="5C83FD6A" w14:textId="77777777" w:rsidR="00AD6C5F" w:rsidRPr="005833D2" w:rsidRDefault="00375CEE" w:rsidP="00375CEE">
      <w:pPr>
        <w:tabs>
          <w:tab w:val="center" w:pos="4680"/>
        </w:tabs>
        <w:suppressAutoHyphens/>
        <w:jc w:val="center"/>
        <w:rPr>
          <w:b/>
          <w:spacing w:val="-3"/>
        </w:rPr>
      </w:pPr>
      <w:r w:rsidRPr="005833D2">
        <w:rPr>
          <w:b/>
          <w:spacing w:val="-3"/>
        </w:rPr>
        <w:t xml:space="preserve">MORTGAGEE’S ACKNOWLEDGEMENT AND CONSENT </w:t>
      </w:r>
    </w:p>
    <w:p w14:paraId="4E9DB66E" w14:textId="77777777" w:rsidR="00375CEE" w:rsidRPr="005833D2" w:rsidRDefault="00375CEE" w:rsidP="00375CEE">
      <w:pPr>
        <w:tabs>
          <w:tab w:val="center" w:pos="4680"/>
        </w:tabs>
        <w:suppressAutoHyphens/>
        <w:jc w:val="center"/>
        <w:rPr>
          <w:b/>
          <w:spacing w:val="-3"/>
        </w:rPr>
      </w:pPr>
      <w:r w:rsidRPr="005833D2">
        <w:rPr>
          <w:b/>
          <w:spacing w:val="-3"/>
        </w:rPr>
        <w:t>TO THE LIEN AND EXTENDED USE AGREEMENT</w:t>
      </w:r>
    </w:p>
    <w:p w14:paraId="136C7B85" w14:textId="77777777" w:rsidR="00375CEE" w:rsidRPr="005833D2" w:rsidRDefault="00375CEE" w:rsidP="00375CEE">
      <w:pPr>
        <w:tabs>
          <w:tab w:val="left" w:pos="-720"/>
        </w:tabs>
        <w:suppressAutoHyphens/>
        <w:jc w:val="both"/>
        <w:rPr>
          <w:spacing w:val="-3"/>
        </w:rPr>
      </w:pPr>
    </w:p>
    <w:p w14:paraId="43CB63D3" w14:textId="77777777" w:rsidR="00375CEE" w:rsidRPr="005833D2" w:rsidRDefault="00ED1A99" w:rsidP="00375CEE">
      <w:pPr>
        <w:tabs>
          <w:tab w:val="left" w:pos="-720"/>
        </w:tabs>
        <w:suppressAutoHyphens/>
        <w:jc w:val="both"/>
        <w:rPr>
          <w:spacing w:val="-3"/>
        </w:rPr>
      </w:pPr>
      <w:r>
        <w:rPr>
          <w:noProof/>
          <w:spacing w:val="-3"/>
        </w:rPr>
        <w:t>________________</w:t>
      </w:r>
      <w:r w:rsidR="002A7208" w:rsidRPr="005833D2">
        <w:rPr>
          <w:noProof/>
          <w:spacing w:val="-3"/>
        </w:rPr>
        <w:t xml:space="preserve">, </w:t>
      </w:r>
      <w:r w:rsidR="001B41B5" w:rsidRPr="005833D2">
        <w:rPr>
          <w:spacing w:val="-3"/>
        </w:rPr>
        <w:t xml:space="preserve">being the mortgagee of record (“Mortgagee”) pursuant to </w:t>
      </w:r>
      <w:r w:rsidR="008D7F16" w:rsidRPr="005833D2">
        <w:rPr>
          <w:spacing w:val="-3"/>
        </w:rPr>
        <w:t xml:space="preserve">a </w:t>
      </w:r>
      <w:r w:rsidR="001B41B5" w:rsidRPr="005833D2">
        <w:rPr>
          <w:spacing w:val="-3"/>
        </w:rPr>
        <w:t xml:space="preserve">mortgage recorded as Instrument No. </w:t>
      </w:r>
      <w:r w:rsidR="00E90567" w:rsidRPr="005833D2">
        <w:rPr>
          <w:spacing w:val="-3"/>
        </w:rPr>
        <w:t>_______________</w:t>
      </w:r>
      <w:r w:rsidR="001B41B5" w:rsidRPr="005833D2">
        <w:rPr>
          <w:spacing w:val="-3"/>
        </w:rPr>
        <w:t xml:space="preserve">, and filed in the Office of the Recorder of </w:t>
      </w:r>
      <w:r w:rsidR="0019484D">
        <w:rPr>
          <w:spacing w:val="-3"/>
        </w:rPr>
        <w:t>____</w:t>
      </w:r>
      <w:r>
        <w:rPr>
          <w:noProof/>
          <w:spacing w:val="-3"/>
        </w:rPr>
        <w:t>_________ County</w:t>
      </w:r>
      <w:r w:rsidR="001B41B5" w:rsidRPr="005833D2">
        <w:rPr>
          <w:spacing w:val="-3"/>
        </w:rPr>
        <w:t xml:space="preserve">, Indiana on </w:t>
      </w:r>
      <w:r w:rsidR="000177CA" w:rsidRPr="005833D2">
        <w:rPr>
          <w:spacing w:val="-3"/>
        </w:rPr>
        <w:t>__________</w:t>
      </w:r>
      <w:r w:rsidR="00496BC8" w:rsidRPr="005833D2">
        <w:rPr>
          <w:spacing w:val="-3"/>
        </w:rPr>
        <w:t>__</w:t>
      </w:r>
      <w:r w:rsidR="00E90567" w:rsidRPr="005833D2">
        <w:rPr>
          <w:spacing w:val="-3"/>
        </w:rPr>
        <w:t>___,</w:t>
      </w:r>
      <w:r w:rsidR="00E40258" w:rsidRPr="005833D2">
        <w:rPr>
          <w:spacing w:val="-3"/>
        </w:rPr>
        <w:t xml:space="preserve"> 20</w:t>
      </w:r>
      <w:r>
        <w:rPr>
          <w:spacing w:val="-3"/>
        </w:rPr>
        <w:t>____</w:t>
      </w:r>
      <w:r w:rsidR="006D7C75" w:rsidRPr="005833D2">
        <w:rPr>
          <w:spacing w:val="-3"/>
        </w:rPr>
        <w:t>,</w:t>
      </w:r>
      <w:r w:rsidR="00E90567" w:rsidRPr="005833D2">
        <w:rPr>
          <w:spacing w:val="-3"/>
        </w:rPr>
        <w:t xml:space="preserve"> </w:t>
      </w:r>
      <w:r w:rsidR="001B41B5" w:rsidRPr="005833D2">
        <w:rPr>
          <w:spacing w:val="-3"/>
        </w:rPr>
        <w:t xml:space="preserve">hereby consents to the Lien and Extended Use Agreement (“Agreement”) executed by and between </w:t>
      </w:r>
      <w:r>
        <w:rPr>
          <w:spacing w:val="-3"/>
        </w:rPr>
        <w:t>_____________________ (“Owner”)</w:t>
      </w:r>
      <w:r w:rsidR="00F90D74">
        <w:rPr>
          <w:spacing w:val="-3"/>
        </w:rPr>
        <w:t>.</w:t>
      </w:r>
      <w:r w:rsidR="001B41B5" w:rsidRPr="005833D2">
        <w:rPr>
          <w:spacing w:val="-3"/>
        </w:rPr>
        <w:t xml:space="preserve"> and Indiana Housing and Community Development Authority dated </w:t>
      </w:r>
      <w:r w:rsidR="009C172A">
        <w:rPr>
          <w:spacing w:val="-3"/>
        </w:rPr>
        <w:t>on_____________</w:t>
      </w:r>
      <w:r w:rsidR="0063709B">
        <w:rPr>
          <w:spacing w:val="-3"/>
        </w:rPr>
        <w:t>___</w:t>
      </w:r>
      <w:r w:rsidR="002957DE" w:rsidRPr="005833D2">
        <w:rPr>
          <w:spacing w:val="-3"/>
        </w:rPr>
        <w:t>, 20</w:t>
      </w:r>
      <w:r w:rsidR="009C172A">
        <w:rPr>
          <w:spacing w:val="-3"/>
        </w:rPr>
        <w:t>___</w:t>
      </w:r>
      <w:r w:rsidR="001B41B5" w:rsidRPr="005833D2">
        <w:rPr>
          <w:spacing w:val="-3"/>
        </w:rPr>
        <w:t>.  Specifically, Mortgagee acknowledges having notice of the conditions under which the Agreement may be terminated and the lien foreclosed, as provided in the Agreement.</w:t>
      </w:r>
    </w:p>
    <w:p w14:paraId="6CC16C91" w14:textId="77777777" w:rsidR="00375CEE" w:rsidRPr="005833D2" w:rsidRDefault="00375CEE" w:rsidP="00375CEE">
      <w:pPr>
        <w:tabs>
          <w:tab w:val="left" w:pos="-720"/>
        </w:tabs>
        <w:suppressAutoHyphens/>
        <w:jc w:val="both"/>
        <w:rPr>
          <w:spacing w:val="-3"/>
        </w:rPr>
      </w:pPr>
    </w:p>
    <w:p w14:paraId="536EEB7D" w14:textId="77777777" w:rsidR="00375CEE" w:rsidRPr="005833D2" w:rsidRDefault="00375CEE" w:rsidP="00375CEE">
      <w:pPr>
        <w:tabs>
          <w:tab w:val="left" w:pos="-720"/>
        </w:tabs>
        <w:suppressAutoHyphens/>
        <w:jc w:val="both"/>
        <w:rPr>
          <w:spacing w:val="-3"/>
        </w:rPr>
      </w:pPr>
      <w:r w:rsidRPr="005833D2">
        <w:rPr>
          <w:spacing w:val="-3"/>
        </w:rPr>
        <w:t>IN WITNESS WHEREOF, Mortgagee, by its duly authorized officer, has hereunto executed this Mortgagee’s Consent to Lien and Extended Use Agreement this ___</w:t>
      </w:r>
      <w:r w:rsidR="009C172A">
        <w:rPr>
          <w:spacing w:val="-3"/>
        </w:rPr>
        <w:t>_________</w:t>
      </w:r>
      <w:r w:rsidRPr="005833D2">
        <w:rPr>
          <w:spacing w:val="-3"/>
        </w:rPr>
        <w:t xml:space="preserve">__ day of </w:t>
      </w:r>
      <w:r w:rsidR="009C172A">
        <w:rPr>
          <w:spacing w:val="-3"/>
        </w:rPr>
        <w:t>_________</w:t>
      </w:r>
      <w:r w:rsidR="007A6AD4" w:rsidRPr="005833D2">
        <w:rPr>
          <w:spacing w:val="-3"/>
        </w:rPr>
        <w:t>,</w:t>
      </w:r>
      <w:r w:rsidR="002957DE" w:rsidRPr="005833D2">
        <w:rPr>
          <w:spacing w:val="-3"/>
        </w:rPr>
        <w:t xml:space="preserve"> 20</w:t>
      </w:r>
      <w:r w:rsidR="009C172A">
        <w:rPr>
          <w:spacing w:val="-3"/>
        </w:rPr>
        <w:t>__</w:t>
      </w:r>
      <w:r w:rsidRPr="005833D2">
        <w:rPr>
          <w:spacing w:val="-3"/>
        </w:rPr>
        <w:t>.</w:t>
      </w:r>
    </w:p>
    <w:p w14:paraId="614CFB24" w14:textId="77777777" w:rsidR="00375CEE" w:rsidRPr="005833D2" w:rsidRDefault="00375CEE" w:rsidP="00375CEE">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614B8106" w14:textId="77777777" w:rsidR="00375CEE" w:rsidRPr="005833D2" w:rsidRDefault="00375CEE" w:rsidP="00FC0328">
      <w:pPr>
        <w:tabs>
          <w:tab w:val="left" w:pos="-720"/>
        </w:tabs>
        <w:suppressAutoHyphens/>
        <w:ind w:left="5040"/>
        <w:jc w:val="both"/>
        <w:rPr>
          <w:spacing w:val="-3"/>
        </w:rPr>
      </w:pPr>
      <w:r w:rsidRPr="005833D2">
        <w:rPr>
          <w:spacing w:val="-3"/>
        </w:rPr>
        <w:t>“MORTGAGEE”</w:t>
      </w:r>
    </w:p>
    <w:p w14:paraId="28A1A111" w14:textId="77777777" w:rsidR="00375CEE" w:rsidRPr="005833D2" w:rsidRDefault="00375CEE" w:rsidP="00FC0328">
      <w:pPr>
        <w:tabs>
          <w:tab w:val="left" w:pos="-720"/>
        </w:tabs>
        <w:suppressAutoHyphens/>
        <w:ind w:left="5040"/>
        <w:jc w:val="both"/>
        <w:rPr>
          <w:spacing w:val="-3"/>
        </w:rPr>
      </w:pPr>
    </w:p>
    <w:p w14:paraId="5BACD381" w14:textId="77777777" w:rsidR="002A7208" w:rsidRPr="005833D2" w:rsidRDefault="009C172A" w:rsidP="002A7208">
      <w:pPr>
        <w:tabs>
          <w:tab w:val="left" w:pos="-720"/>
        </w:tabs>
        <w:suppressAutoHyphens/>
        <w:ind w:left="5040"/>
        <w:jc w:val="both"/>
        <w:rPr>
          <w:spacing w:val="-3"/>
        </w:rPr>
      </w:pPr>
      <w:r>
        <w:rPr>
          <w:noProof/>
          <w:spacing w:val="-3"/>
        </w:rPr>
        <w:t>_______________________________</w:t>
      </w:r>
    </w:p>
    <w:p w14:paraId="103ADCE6" w14:textId="77777777" w:rsidR="002A7208" w:rsidRPr="005833D2" w:rsidRDefault="002A7208" w:rsidP="00196CCD">
      <w:pPr>
        <w:tabs>
          <w:tab w:val="left" w:pos="-720"/>
        </w:tabs>
        <w:suppressAutoHyphens/>
        <w:jc w:val="both"/>
        <w:rPr>
          <w:spacing w:val="-3"/>
        </w:rPr>
      </w:pPr>
    </w:p>
    <w:p w14:paraId="3D391FA6" w14:textId="77777777" w:rsidR="00196CCD" w:rsidRDefault="00C412C6" w:rsidP="00196CCD">
      <w:pPr>
        <w:pStyle w:val="NoSpacing"/>
        <w:ind w:left="4320" w:firstLine="720"/>
        <w:jc w:val="both"/>
        <w:rPr>
          <w:rFonts w:ascii="Times New Roman" w:hAnsi="Times New Roman" w:cs="Times New Roman"/>
          <w:sz w:val="24"/>
          <w:szCs w:val="24"/>
        </w:rPr>
      </w:pPr>
      <w:r>
        <w:rPr>
          <w:spacing w:val="-3"/>
        </w:rPr>
        <w:tab/>
      </w:r>
      <w:r>
        <w:rPr>
          <w:spacing w:val="-3"/>
        </w:rPr>
        <w:tab/>
      </w:r>
      <w:r>
        <w:rPr>
          <w:spacing w:val="-3"/>
        </w:rPr>
        <w:tab/>
      </w:r>
      <w:r>
        <w:rPr>
          <w:spacing w:val="-3"/>
        </w:rPr>
        <w:tab/>
      </w:r>
      <w:r>
        <w:rPr>
          <w:spacing w:val="-3"/>
        </w:rPr>
        <w:tab/>
      </w:r>
      <w:r>
        <w:rPr>
          <w:spacing w:val="-3"/>
        </w:rPr>
        <w:tab/>
      </w:r>
      <w:r>
        <w:rPr>
          <w:spacing w:val="-3"/>
        </w:rPr>
        <w:tab/>
      </w:r>
      <w:r w:rsidR="00196CCD">
        <w:rPr>
          <w:rFonts w:ascii="Times New Roman" w:hAnsi="Times New Roman" w:cs="Times New Roman"/>
          <w:sz w:val="24"/>
          <w:szCs w:val="24"/>
        </w:rPr>
        <w:t>By: ___________________________</w:t>
      </w:r>
    </w:p>
    <w:p w14:paraId="537FF0B4" w14:textId="77777777" w:rsidR="00196CCD" w:rsidRDefault="00196CCD" w:rsidP="00196CCD">
      <w:pPr>
        <w:pStyle w:val="NoSpacing"/>
        <w:jc w:val="both"/>
        <w:rPr>
          <w:rFonts w:ascii="Times New Roman" w:hAnsi="Times New Roman" w:cs="Times New Roman"/>
          <w:sz w:val="24"/>
          <w:szCs w:val="24"/>
        </w:rPr>
      </w:pPr>
    </w:p>
    <w:p w14:paraId="6E421B94"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Name: _________________________</w:t>
      </w:r>
    </w:p>
    <w:p w14:paraId="7928F612" w14:textId="77777777" w:rsidR="00196CCD" w:rsidRDefault="00196CCD" w:rsidP="00196CCD">
      <w:pPr>
        <w:pStyle w:val="NoSpacing"/>
        <w:jc w:val="both"/>
        <w:rPr>
          <w:rFonts w:ascii="Times New Roman" w:hAnsi="Times New Roman" w:cs="Times New Roman"/>
          <w:sz w:val="24"/>
          <w:szCs w:val="24"/>
        </w:rPr>
      </w:pPr>
    </w:p>
    <w:p w14:paraId="337513BD"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Title: __________________________</w:t>
      </w:r>
    </w:p>
    <w:p w14:paraId="2D831599" w14:textId="77777777" w:rsidR="00CA3DDC" w:rsidRPr="005833D2" w:rsidRDefault="00F73C79" w:rsidP="00196CCD">
      <w:pPr>
        <w:tabs>
          <w:tab w:val="left" w:pos="-720"/>
        </w:tabs>
        <w:suppressAutoHyphens/>
        <w:jc w:val="both"/>
        <w:rPr>
          <w:spacing w:val="-3"/>
        </w:rPr>
      </w:pPr>
      <w:r>
        <w:rPr>
          <w:spacing w:val="-3"/>
        </w:rPr>
        <w:t>STATE OF INDIANA</w:t>
      </w:r>
      <w:r>
        <w:rPr>
          <w:spacing w:val="-3"/>
        </w:rPr>
        <w:tab/>
      </w:r>
      <w:r>
        <w:rPr>
          <w:spacing w:val="-3"/>
        </w:rPr>
        <w:tab/>
      </w:r>
      <w:r w:rsidR="00CA3DDC" w:rsidRPr="005833D2">
        <w:rPr>
          <w:spacing w:val="-3"/>
        </w:rPr>
        <w:t>)</w:t>
      </w:r>
    </w:p>
    <w:p w14:paraId="18E0638E" w14:textId="77777777" w:rsidR="00CA3DDC" w:rsidRPr="005833D2" w:rsidRDefault="00CA3DDC" w:rsidP="00CA3DDC">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t>)  SS:</w:t>
      </w:r>
    </w:p>
    <w:p w14:paraId="7357F14F" w14:textId="77777777" w:rsidR="00CA3DDC" w:rsidRPr="005833D2" w:rsidRDefault="00CA3DDC" w:rsidP="00CA3DDC">
      <w:pPr>
        <w:tabs>
          <w:tab w:val="left" w:pos="-720"/>
        </w:tabs>
        <w:suppressAutoHyphens/>
        <w:jc w:val="both"/>
        <w:rPr>
          <w:spacing w:val="-3"/>
        </w:rPr>
      </w:pPr>
      <w:r w:rsidRPr="005833D2">
        <w:rPr>
          <w:spacing w:val="-3"/>
        </w:rPr>
        <w:t>COUNTY OF ___________</w:t>
      </w:r>
      <w:r w:rsidRPr="005833D2">
        <w:rPr>
          <w:spacing w:val="-3"/>
        </w:rPr>
        <w:tab/>
        <w:t>)</w:t>
      </w:r>
    </w:p>
    <w:p w14:paraId="0FD162C8" w14:textId="77777777" w:rsidR="00375CEE" w:rsidRPr="005833D2" w:rsidRDefault="00375CEE" w:rsidP="00375CEE">
      <w:pPr>
        <w:tabs>
          <w:tab w:val="left" w:pos="-720"/>
        </w:tabs>
        <w:suppressAutoHyphens/>
        <w:jc w:val="both"/>
        <w:rPr>
          <w:spacing w:val="-3"/>
        </w:rPr>
      </w:pPr>
    </w:p>
    <w:p w14:paraId="6EC74887" w14:textId="77777777" w:rsidR="00375CEE" w:rsidRPr="005833D2" w:rsidRDefault="002A7208" w:rsidP="00375CEE">
      <w:pPr>
        <w:tabs>
          <w:tab w:val="left" w:pos="-720"/>
        </w:tabs>
        <w:suppressAutoHyphens/>
        <w:jc w:val="both"/>
        <w:rPr>
          <w:spacing w:val="-3"/>
        </w:rPr>
      </w:pPr>
      <w:r w:rsidRPr="005833D2">
        <w:rPr>
          <w:spacing w:val="-3"/>
        </w:rPr>
        <w:t xml:space="preserve">Before me, a Notary Public in and for said County and State, personally appeared </w:t>
      </w:r>
      <w:r w:rsidR="00196CCD">
        <w:t>___________________________</w:t>
      </w:r>
      <w:r w:rsidR="00196CCD">
        <w:rPr>
          <w:spacing w:val="-3"/>
        </w:rPr>
        <w:t>, the _______________________</w:t>
      </w:r>
      <w:r w:rsidR="004E6D1F" w:rsidRPr="00316A7B">
        <w:rPr>
          <w:spacing w:val="-3"/>
        </w:rPr>
        <w:t xml:space="preserve"> </w:t>
      </w:r>
      <w:r w:rsidRPr="00316A7B">
        <w:rPr>
          <w:spacing w:val="-3"/>
        </w:rPr>
        <w:t xml:space="preserve">of </w:t>
      </w:r>
      <w:r w:rsidR="009C172A">
        <w:rPr>
          <w:spacing w:val="-3"/>
        </w:rPr>
        <w:t>_______________________</w:t>
      </w:r>
      <w:r w:rsidRPr="005833D2">
        <w:rPr>
          <w:spacing w:val="-3"/>
        </w:rPr>
        <w:t xml:space="preserve"> (“Mortgagee”), who acknowledged that the foregoing Mortgagee’s Acknowledgement and Consent to Lien and Extended Use Agreement was executed in such capacity for and on behalf of the Mortgagee.</w:t>
      </w:r>
    </w:p>
    <w:p w14:paraId="6E3653E2" w14:textId="77777777" w:rsidR="00375CEE" w:rsidRPr="005833D2" w:rsidRDefault="00375CEE" w:rsidP="00375CEE">
      <w:pPr>
        <w:tabs>
          <w:tab w:val="left" w:pos="-720"/>
        </w:tabs>
        <w:suppressAutoHyphens/>
        <w:jc w:val="both"/>
        <w:rPr>
          <w:spacing w:val="-3"/>
        </w:rPr>
      </w:pPr>
    </w:p>
    <w:p w14:paraId="353CF439" w14:textId="77777777" w:rsidR="00375CEE" w:rsidRPr="005833D2" w:rsidRDefault="00496BC8" w:rsidP="00375CEE">
      <w:pPr>
        <w:tabs>
          <w:tab w:val="left" w:pos="-720"/>
        </w:tabs>
        <w:suppressAutoHyphens/>
        <w:jc w:val="both"/>
        <w:rPr>
          <w:spacing w:val="-3"/>
        </w:rPr>
      </w:pPr>
      <w:r w:rsidRPr="005833D2">
        <w:rPr>
          <w:spacing w:val="-3"/>
        </w:rPr>
        <w:tab/>
      </w:r>
      <w:r w:rsidR="00375CEE" w:rsidRPr="005833D2">
        <w:rPr>
          <w:spacing w:val="-3"/>
        </w:rPr>
        <w:t xml:space="preserve">WITNESS my hand and seal this ______ day of </w:t>
      </w:r>
      <w:r w:rsidR="009C172A">
        <w:rPr>
          <w:spacing w:val="-3"/>
        </w:rPr>
        <w:t>________________</w:t>
      </w:r>
      <w:r w:rsidR="007A6AD4" w:rsidRPr="005833D2">
        <w:rPr>
          <w:spacing w:val="-3"/>
        </w:rPr>
        <w:t>,</w:t>
      </w:r>
      <w:r w:rsidR="002957DE" w:rsidRPr="005833D2">
        <w:rPr>
          <w:spacing w:val="-3"/>
        </w:rPr>
        <w:t xml:space="preserve"> 20</w:t>
      </w:r>
      <w:r w:rsidR="009C172A">
        <w:rPr>
          <w:spacing w:val="-3"/>
        </w:rPr>
        <w:t>__</w:t>
      </w:r>
    </w:p>
    <w:p w14:paraId="7E71F091" w14:textId="77777777" w:rsidR="00375CEE" w:rsidRDefault="00375CEE" w:rsidP="00375CEE">
      <w:pPr>
        <w:tabs>
          <w:tab w:val="left" w:pos="-720"/>
        </w:tabs>
        <w:suppressAutoHyphens/>
        <w:jc w:val="both"/>
        <w:rPr>
          <w:spacing w:val="-3"/>
        </w:rPr>
      </w:pPr>
    </w:p>
    <w:p w14:paraId="7426DDEA" w14:textId="77777777" w:rsidR="009C172A" w:rsidRPr="005833D2" w:rsidRDefault="009C172A" w:rsidP="00375CEE">
      <w:pPr>
        <w:tabs>
          <w:tab w:val="left" w:pos="-720"/>
        </w:tabs>
        <w:suppressAutoHyphens/>
        <w:jc w:val="both"/>
        <w:rPr>
          <w:spacing w:val="-3"/>
        </w:rPr>
      </w:pPr>
    </w:p>
    <w:tbl>
      <w:tblPr>
        <w:tblW w:w="0" w:type="auto"/>
        <w:tblLook w:val="04A0" w:firstRow="1" w:lastRow="0" w:firstColumn="1" w:lastColumn="0" w:noHBand="0" w:noVBand="1"/>
      </w:tblPr>
      <w:tblGrid>
        <w:gridCol w:w="4788"/>
        <w:gridCol w:w="4788"/>
      </w:tblGrid>
      <w:tr w:rsidR="00375CEE" w:rsidRPr="005833D2" w14:paraId="5FC34AAD" w14:textId="77777777" w:rsidTr="009A191C">
        <w:tc>
          <w:tcPr>
            <w:tcW w:w="4788" w:type="dxa"/>
          </w:tcPr>
          <w:p w14:paraId="121C41F0" w14:textId="77777777" w:rsidR="00375CEE" w:rsidRPr="005833D2" w:rsidRDefault="00375CEE" w:rsidP="009A191C">
            <w:pPr>
              <w:tabs>
                <w:tab w:val="left" w:pos="-720"/>
              </w:tabs>
              <w:suppressAutoHyphens/>
              <w:spacing w:after="120"/>
              <w:jc w:val="both"/>
              <w:rPr>
                <w:spacing w:val="-3"/>
              </w:rPr>
            </w:pPr>
            <w:r w:rsidRPr="005833D2">
              <w:rPr>
                <w:spacing w:val="-3"/>
              </w:rPr>
              <w:t>My County of Residence:</w:t>
            </w:r>
          </w:p>
          <w:p w14:paraId="611A4544"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______</w:t>
            </w:r>
          </w:p>
        </w:tc>
        <w:tc>
          <w:tcPr>
            <w:tcW w:w="4788" w:type="dxa"/>
          </w:tcPr>
          <w:p w14:paraId="47E01A91" w14:textId="77777777" w:rsidR="00375CEE" w:rsidRPr="005833D2" w:rsidRDefault="00375CEE" w:rsidP="009A191C">
            <w:pPr>
              <w:tabs>
                <w:tab w:val="left" w:pos="-720"/>
              </w:tabs>
              <w:suppressAutoHyphens/>
              <w:spacing w:after="120"/>
              <w:jc w:val="both"/>
              <w:rPr>
                <w:spacing w:val="-3"/>
              </w:rPr>
            </w:pPr>
          </w:p>
          <w:p w14:paraId="7B6816D9"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p w14:paraId="63416B6E" w14:textId="77777777" w:rsidR="00375CEE" w:rsidRPr="005833D2" w:rsidRDefault="00375CEE" w:rsidP="009A191C">
            <w:pPr>
              <w:tabs>
                <w:tab w:val="left" w:pos="-720"/>
              </w:tabs>
              <w:suppressAutoHyphens/>
              <w:jc w:val="both"/>
              <w:rPr>
                <w:spacing w:val="-3"/>
              </w:rPr>
            </w:pPr>
            <w:r w:rsidRPr="005833D2">
              <w:rPr>
                <w:spacing w:val="-3"/>
              </w:rPr>
              <w:t>Notary Public</w:t>
            </w:r>
          </w:p>
        </w:tc>
      </w:tr>
      <w:tr w:rsidR="00375CEE" w:rsidRPr="005833D2" w14:paraId="64D4B378" w14:textId="77777777" w:rsidTr="009A191C">
        <w:tc>
          <w:tcPr>
            <w:tcW w:w="4788" w:type="dxa"/>
          </w:tcPr>
          <w:p w14:paraId="6214C861" w14:textId="77777777" w:rsidR="00375CEE" w:rsidRPr="005833D2" w:rsidRDefault="00375CEE" w:rsidP="009A191C">
            <w:pPr>
              <w:tabs>
                <w:tab w:val="left" w:pos="-720"/>
              </w:tabs>
              <w:suppressAutoHyphens/>
              <w:spacing w:after="120"/>
              <w:jc w:val="both"/>
              <w:rPr>
                <w:spacing w:val="-3"/>
              </w:rPr>
            </w:pPr>
            <w:r w:rsidRPr="005833D2">
              <w:rPr>
                <w:spacing w:val="-3"/>
              </w:rPr>
              <w:t>My Commission Expires:</w:t>
            </w:r>
          </w:p>
          <w:p w14:paraId="525822E7"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w:t>
            </w:r>
          </w:p>
        </w:tc>
        <w:tc>
          <w:tcPr>
            <w:tcW w:w="4788" w:type="dxa"/>
          </w:tcPr>
          <w:p w14:paraId="1A3FE6D1" w14:textId="77777777" w:rsidR="00375CEE" w:rsidRPr="005833D2" w:rsidRDefault="00375CEE" w:rsidP="009A191C">
            <w:pPr>
              <w:tabs>
                <w:tab w:val="left" w:pos="-720"/>
              </w:tabs>
              <w:suppressAutoHyphens/>
              <w:spacing w:after="120"/>
              <w:jc w:val="both"/>
              <w:rPr>
                <w:spacing w:val="-3"/>
              </w:rPr>
            </w:pPr>
          </w:p>
          <w:p w14:paraId="20868CCF"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tc>
      </w:tr>
      <w:tr w:rsidR="00375CEE" w:rsidRPr="005833D2" w14:paraId="54970E51" w14:textId="77777777" w:rsidTr="009A191C">
        <w:tc>
          <w:tcPr>
            <w:tcW w:w="4788" w:type="dxa"/>
          </w:tcPr>
          <w:p w14:paraId="4EF5ED5E" w14:textId="77777777" w:rsidR="00375CEE" w:rsidRPr="005833D2" w:rsidRDefault="00375CEE" w:rsidP="009A191C">
            <w:pPr>
              <w:tabs>
                <w:tab w:val="left" w:pos="-720"/>
              </w:tabs>
              <w:suppressAutoHyphens/>
              <w:jc w:val="both"/>
              <w:rPr>
                <w:spacing w:val="-3"/>
              </w:rPr>
            </w:pPr>
          </w:p>
        </w:tc>
        <w:tc>
          <w:tcPr>
            <w:tcW w:w="4788" w:type="dxa"/>
          </w:tcPr>
          <w:p w14:paraId="4BA002C5" w14:textId="77777777" w:rsidR="00375CEE" w:rsidRPr="005833D2" w:rsidRDefault="00375CEE" w:rsidP="009A191C">
            <w:pPr>
              <w:tabs>
                <w:tab w:val="left" w:pos="-720"/>
              </w:tabs>
              <w:suppressAutoHyphens/>
              <w:jc w:val="both"/>
              <w:rPr>
                <w:spacing w:val="-3"/>
              </w:rPr>
            </w:pPr>
            <w:r w:rsidRPr="005833D2">
              <w:rPr>
                <w:spacing w:val="-3"/>
              </w:rPr>
              <w:t>Printed Name</w:t>
            </w:r>
          </w:p>
        </w:tc>
      </w:tr>
    </w:tbl>
    <w:p w14:paraId="420D0F98" w14:textId="77777777" w:rsidR="00F50DFA" w:rsidRDefault="00F50DFA" w:rsidP="009C172A">
      <w:pPr>
        <w:autoSpaceDE w:val="0"/>
        <w:autoSpaceDN w:val="0"/>
        <w:adjustRightInd w:val="0"/>
        <w:jc w:val="center"/>
        <w:rPr>
          <w:i/>
          <w:szCs w:val="18"/>
          <w:u w:val="single"/>
        </w:rPr>
      </w:pPr>
    </w:p>
    <w:p w14:paraId="0A1C0FB7" w14:textId="77777777" w:rsidR="00F50DFA" w:rsidRDefault="00F50DFA">
      <w:pPr>
        <w:rPr>
          <w:i/>
          <w:szCs w:val="18"/>
          <w:u w:val="single"/>
        </w:rPr>
      </w:pPr>
      <w:r>
        <w:rPr>
          <w:i/>
          <w:szCs w:val="18"/>
          <w:u w:val="single"/>
        </w:rPr>
        <w:br w:type="page"/>
      </w:r>
    </w:p>
    <w:p w14:paraId="71939C9F" w14:textId="77777777" w:rsidR="00F50DFA" w:rsidRPr="005833D2" w:rsidRDefault="00F50DFA" w:rsidP="00F50DFA">
      <w:pPr>
        <w:tabs>
          <w:tab w:val="center" w:pos="4680"/>
        </w:tabs>
        <w:suppressAutoHyphens/>
        <w:jc w:val="center"/>
        <w:rPr>
          <w:b/>
          <w:spacing w:val="-3"/>
        </w:rPr>
      </w:pPr>
      <w:r w:rsidRPr="005833D2">
        <w:rPr>
          <w:b/>
          <w:spacing w:val="-3"/>
          <w:u w:val="single"/>
        </w:rPr>
        <w:lastRenderedPageBreak/>
        <w:t xml:space="preserve">EXHIBIT </w:t>
      </w:r>
      <w:r>
        <w:rPr>
          <w:b/>
          <w:spacing w:val="-3"/>
          <w:u w:val="single"/>
        </w:rPr>
        <w:t>C</w:t>
      </w:r>
    </w:p>
    <w:p w14:paraId="46EC61FE" w14:textId="77777777" w:rsidR="00F50DFA" w:rsidRPr="005833D2" w:rsidRDefault="00F50DFA" w:rsidP="00F50DFA">
      <w:pPr>
        <w:tabs>
          <w:tab w:val="left" w:pos="-720"/>
        </w:tabs>
        <w:suppressAutoHyphens/>
        <w:jc w:val="center"/>
        <w:rPr>
          <w:b/>
          <w:spacing w:val="-3"/>
        </w:rPr>
      </w:pPr>
    </w:p>
    <w:p w14:paraId="75782C34" w14:textId="77777777" w:rsidR="00F50DFA" w:rsidRDefault="00F50DFA" w:rsidP="00F50DFA">
      <w:pPr>
        <w:tabs>
          <w:tab w:val="center" w:pos="4680"/>
        </w:tabs>
        <w:suppressAutoHyphens/>
        <w:jc w:val="center"/>
        <w:rPr>
          <w:b/>
          <w:spacing w:val="-3"/>
        </w:rPr>
      </w:pPr>
      <w:r>
        <w:rPr>
          <w:b/>
          <w:spacing w:val="-3"/>
        </w:rPr>
        <w:t>ADDITIONAL DEVELOPMENT REQUIREMENTS</w:t>
      </w:r>
    </w:p>
    <w:p w14:paraId="1E44CC6A" w14:textId="77777777" w:rsidR="00F50DFA" w:rsidRDefault="00F50DFA" w:rsidP="00F50DFA">
      <w:pPr>
        <w:tabs>
          <w:tab w:val="center" w:pos="4680"/>
        </w:tabs>
        <w:suppressAutoHyphens/>
        <w:jc w:val="center"/>
        <w:rPr>
          <w:b/>
          <w:spacing w:val="-3"/>
        </w:rPr>
      </w:pPr>
    </w:p>
    <w:p w14:paraId="5062CC5C" w14:textId="77777777" w:rsidR="00F50DFA" w:rsidRPr="00666F09" w:rsidRDefault="00666F09" w:rsidP="00666F09">
      <w:pPr>
        <w:tabs>
          <w:tab w:val="center" w:pos="4680"/>
        </w:tabs>
        <w:suppressAutoHyphens/>
        <w:rPr>
          <w:b/>
          <w:spacing w:val="-3"/>
          <w:u w:val="single"/>
        </w:rPr>
      </w:pPr>
      <w:r w:rsidRPr="00666F09">
        <w:rPr>
          <w:b/>
          <w:spacing w:val="-3"/>
          <w:u w:val="single"/>
        </w:rPr>
        <w:t>Term</w:t>
      </w:r>
    </w:p>
    <w:p w14:paraId="7946B4B1" w14:textId="77777777" w:rsidR="00666F09" w:rsidRPr="00666F09" w:rsidRDefault="00666F09" w:rsidP="00666F09">
      <w:pPr>
        <w:tabs>
          <w:tab w:val="center" w:pos="4680"/>
        </w:tabs>
        <w:suppressAutoHyphens/>
        <w:rPr>
          <w:spacing w:val="-3"/>
        </w:rPr>
      </w:pPr>
      <w:r w:rsidRPr="00666F09">
        <w:rPr>
          <w:spacing w:val="-3"/>
        </w:rPr>
        <w:t xml:space="preserve">Owner has </w:t>
      </w:r>
      <w:r w:rsidRPr="00666F09">
        <w:rPr>
          <w:spacing w:val="-3"/>
          <w:u w:val="single"/>
        </w:rPr>
        <w:t>irrevocably</w:t>
      </w:r>
      <w:r w:rsidRPr="00666F09">
        <w:rPr>
          <w:spacing w:val="-3"/>
        </w:rPr>
        <w:t xml:space="preserve"> waived the right to request early termination of the Extended Use Agreement through the Qualified Contract provisions of IRC Section 42</w:t>
      </w:r>
    </w:p>
    <w:p w14:paraId="288EF140" w14:textId="77777777" w:rsidR="0013348F" w:rsidRDefault="0013348F" w:rsidP="00F50DFA">
      <w:pPr>
        <w:tabs>
          <w:tab w:val="center" w:pos="4680"/>
        </w:tabs>
        <w:suppressAutoHyphens/>
        <w:rPr>
          <w:b/>
          <w:spacing w:val="-3"/>
          <w:u w:val="single"/>
        </w:rPr>
      </w:pPr>
    </w:p>
    <w:p w14:paraId="0EC9DCF9" w14:textId="77777777" w:rsidR="0013348F" w:rsidRDefault="0013348F" w:rsidP="00F50DFA">
      <w:pPr>
        <w:tabs>
          <w:tab w:val="center" w:pos="4680"/>
        </w:tabs>
        <w:suppressAutoHyphens/>
        <w:rPr>
          <w:b/>
          <w:spacing w:val="-3"/>
          <w:u w:val="single"/>
        </w:rPr>
      </w:pPr>
      <w:r>
        <w:rPr>
          <w:b/>
          <w:spacing w:val="-3"/>
          <w:u w:val="single"/>
        </w:rPr>
        <w:t>Set-Aside Requirements</w:t>
      </w:r>
    </w:p>
    <w:p w14:paraId="712F0330" w14:textId="77777777" w:rsidR="0013348F" w:rsidRDefault="0013348F" w:rsidP="00F50DFA">
      <w:pPr>
        <w:tabs>
          <w:tab w:val="center" w:pos="4680"/>
        </w:tabs>
        <w:suppressAutoHyphens/>
        <w:rPr>
          <w:b/>
          <w:spacing w:val="-3"/>
          <w:u w:val="single"/>
        </w:rPr>
      </w:pPr>
    </w:p>
    <w:p w14:paraId="339A3443" w14:textId="77777777" w:rsidR="0013348F" w:rsidRDefault="0013348F" w:rsidP="00F50DFA">
      <w:pPr>
        <w:tabs>
          <w:tab w:val="center" w:pos="4680"/>
        </w:tabs>
        <w:suppressAutoHyphens/>
        <w:rPr>
          <w:spacing w:val="-3"/>
        </w:rPr>
      </w:pPr>
      <w:r>
        <w:rPr>
          <w:spacing w:val="-3"/>
        </w:rPr>
        <w:t xml:space="preserve">This development competed for an allocation of Credits under the following set-aside(s), and is subject to all requirements of that set-aside as defined in the </w:t>
      </w:r>
      <w:r w:rsidRPr="0013348F">
        <w:rPr>
          <w:spacing w:val="-3"/>
          <w:highlight w:val="lightGray"/>
        </w:rPr>
        <w:t>[INSERT YEARS]</w:t>
      </w:r>
      <w:r>
        <w:rPr>
          <w:spacing w:val="-3"/>
        </w:rPr>
        <w:t xml:space="preserve"> </w:t>
      </w:r>
      <w:r w:rsidR="005204C3">
        <w:rPr>
          <w:spacing w:val="-3"/>
        </w:rPr>
        <w:t xml:space="preserve">Indiana </w:t>
      </w:r>
      <w:r>
        <w:rPr>
          <w:spacing w:val="-3"/>
        </w:rPr>
        <w:t xml:space="preserve">Qualified Allocation Plan. </w:t>
      </w:r>
    </w:p>
    <w:p w14:paraId="3DD3B081" w14:textId="77777777" w:rsidR="0013348F" w:rsidRDefault="0013348F" w:rsidP="00F50DFA">
      <w:pPr>
        <w:tabs>
          <w:tab w:val="center" w:pos="4680"/>
        </w:tabs>
        <w:suppressAutoHyphens/>
        <w:rPr>
          <w:spacing w:val="-3"/>
        </w:rPr>
      </w:pPr>
    </w:p>
    <w:p w14:paraId="7D27073F" w14:textId="77777777" w:rsidR="0013348F" w:rsidRDefault="0013348F" w:rsidP="0013348F">
      <w:pPr>
        <w:tabs>
          <w:tab w:val="center" w:pos="4680"/>
        </w:tabs>
        <w:suppressAutoHyphens/>
      </w:pPr>
      <w:r w:rsidRPr="0013348F">
        <w:sym w:font="Wingdings" w:char="F06F"/>
      </w:r>
      <w:r>
        <w:t xml:space="preserve"> Qualified Not-for-Profit</w:t>
      </w:r>
      <w:r>
        <w:tab/>
      </w:r>
      <w:r>
        <w:tab/>
      </w:r>
      <w:r w:rsidRPr="0013348F">
        <w:sym w:font="Wingdings" w:char="F06F"/>
      </w:r>
      <w:r>
        <w:t xml:space="preserve"> Development Location- Rural</w:t>
      </w:r>
    </w:p>
    <w:p w14:paraId="5D4DF98A" w14:textId="77777777" w:rsidR="0013348F" w:rsidRDefault="0013348F" w:rsidP="0013348F">
      <w:pPr>
        <w:tabs>
          <w:tab w:val="center" w:pos="4680"/>
        </w:tabs>
        <w:suppressAutoHyphens/>
      </w:pPr>
      <w:r w:rsidRPr="0013348F">
        <w:sym w:font="Wingdings" w:char="F06F"/>
      </w:r>
      <w:r>
        <w:t xml:space="preserve"> Community Integration</w:t>
      </w:r>
      <w:r>
        <w:tab/>
      </w:r>
      <w:r>
        <w:tab/>
      </w:r>
      <w:r w:rsidR="0019484D" w:rsidRPr="0013348F">
        <w:sym w:font="Wingdings" w:char="F06F"/>
      </w:r>
      <w:r w:rsidR="0019484D">
        <w:t xml:space="preserve"> Preservation of Existing Affordable Housing</w:t>
      </w:r>
    </w:p>
    <w:p w14:paraId="136B1481" w14:textId="77777777" w:rsidR="0013348F" w:rsidRDefault="0013348F" w:rsidP="0013348F">
      <w:pPr>
        <w:tabs>
          <w:tab w:val="center" w:pos="4680"/>
        </w:tabs>
        <w:suppressAutoHyphens/>
      </w:pPr>
      <w:r w:rsidRPr="0013348F">
        <w:sym w:font="Wingdings" w:char="F06F"/>
      </w:r>
      <w:r>
        <w:t xml:space="preserve"> Development Location- Large City</w:t>
      </w:r>
      <w:r>
        <w:tab/>
      </w:r>
      <w:r>
        <w:tab/>
      </w:r>
      <w:r w:rsidRPr="0013348F">
        <w:sym w:font="Wingdings" w:char="F06F"/>
      </w:r>
      <w:r>
        <w:t xml:space="preserve"> Housing First- Supportive Housing</w:t>
      </w:r>
    </w:p>
    <w:p w14:paraId="0DFE4586" w14:textId="77777777" w:rsidR="0013348F" w:rsidRPr="0013348F" w:rsidRDefault="0013348F" w:rsidP="0013348F">
      <w:pPr>
        <w:tabs>
          <w:tab w:val="center" w:pos="4680"/>
        </w:tabs>
        <w:suppressAutoHyphens/>
        <w:rPr>
          <w:spacing w:val="-3"/>
        </w:rPr>
      </w:pPr>
      <w:r w:rsidRPr="0013348F">
        <w:sym w:font="Wingdings" w:char="F06F"/>
      </w:r>
      <w:r>
        <w:t xml:space="preserve"> Development Location- Small City</w:t>
      </w:r>
      <w:r>
        <w:tab/>
      </w:r>
      <w:r>
        <w:tab/>
      </w:r>
      <w:r w:rsidRPr="0013348F">
        <w:sym w:font="Wingdings" w:char="F06F"/>
      </w:r>
      <w:r>
        <w:t xml:space="preserve"> IHCDA General Set-Aside</w:t>
      </w:r>
    </w:p>
    <w:p w14:paraId="6EBDE30B" w14:textId="77777777" w:rsidR="0013348F" w:rsidRDefault="0013348F" w:rsidP="00F50DFA">
      <w:pPr>
        <w:tabs>
          <w:tab w:val="center" w:pos="4680"/>
        </w:tabs>
        <w:suppressAutoHyphens/>
        <w:rPr>
          <w:b/>
          <w:spacing w:val="-3"/>
          <w:u w:val="single"/>
        </w:rPr>
      </w:pPr>
    </w:p>
    <w:p w14:paraId="05BC1423" w14:textId="77777777" w:rsidR="00F50DFA" w:rsidRDefault="00F50DFA" w:rsidP="00F50DFA">
      <w:pPr>
        <w:tabs>
          <w:tab w:val="center" w:pos="4680"/>
        </w:tabs>
        <w:suppressAutoHyphens/>
        <w:rPr>
          <w:b/>
          <w:spacing w:val="-3"/>
          <w:u w:val="single"/>
        </w:rPr>
      </w:pPr>
      <w:r>
        <w:rPr>
          <w:b/>
          <w:spacing w:val="-3"/>
          <w:u w:val="single"/>
        </w:rPr>
        <w:t>Special Needs Housing / Occupancy Restrictions</w:t>
      </w:r>
    </w:p>
    <w:p w14:paraId="1B5D2F00" w14:textId="77777777" w:rsidR="00F50DFA" w:rsidRDefault="00F50DFA" w:rsidP="00F50DFA">
      <w:pPr>
        <w:tabs>
          <w:tab w:val="center" w:pos="4680"/>
        </w:tabs>
        <w:suppressAutoHyphens/>
        <w:rPr>
          <w:b/>
          <w:spacing w:val="-3"/>
          <w:u w:val="single"/>
        </w:rPr>
      </w:pPr>
    </w:p>
    <w:p w14:paraId="60E0D3E3"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be subject to an age-restriction in accordance with the age-restricted housing rules of the Housing for Older Persons Act of 1995.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2C2D90D8" w14:textId="77777777" w:rsidR="00F50DFA" w:rsidRDefault="00F50DFA" w:rsidP="00F50DFA">
      <w:pPr>
        <w:pStyle w:val="ListParagraph"/>
        <w:tabs>
          <w:tab w:val="center" w:pos="4680"/>
        </w:tabs>
        <w:suppressAutoHyphens/>
        <w:rPr>
          <w:spacing w:val="-3"/>
        </w:rPr>
      </w:pPr>
    </w:p>
    <w:p w14:paraId="6B1A7F17"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28A8046" w14:textId="77777777" w:rsidR="0013348F" w:rsidRDefault="0013348F" w:rsidP="00F50DFA">
      <w:pPr>
        <w:pStyle w:val="ListParagraph"/>
        <w:tabs>
          <w:tab w:val="center" w:pos="4680"/>
        </w:tabs>
        <w:suppressAutoHyphens/>
        <w:rPr>
          <w:spacing w:val="-3"/>
        </w:rPr>
      </w:pPr>
    </w:p>
    <w:p w14:paraId="4668056D" w14:textId="77777777" w:rsidR="00F50DFA" w:rsidRDefault="00F50DFA" w:rsidP="00F50DFA">
      <w:pPr>
        <w:suppressAutoHyphens/>
        <w:ind w:left="1440" w:hanging="450"/>
        <w:rPr>
          <w:spacing w:val="-3"/>
        </w:rPr>
      </w:pPr>
      <w:r w:rsidRPr="00655648">
        <w:rPr>
          <w:sz w:val="18"/>
          <w:szCs w:val="18"/>
        </w:rPr>
        <w:sym w:font="Wingdings" w:char="F06F"/>
      </w:r>
      <w:r w:rsidRPr="00F50DFA">
        <w:rPr>
          <w:sz w:val="18"/>
          <w:szCs w:val="18"/>
        </w:rPr>
        <w:tab/>
      </w:r>
      <w:r w:rsidRPr="00F50DFA">
        <w:rPr>
          <w:spacing w:val="-3"/>
        </w:rPr>
        <w:t xml:space="preserve">At least 80% of the units will be occupied by households in which at least one member is 55 years </w:t>
      </w:r>
      <w:r>
        <w:rPr>
          <w:spacing w:val="-3"/>
        </w:rPr>
        <w:t xml:space="preserve">of age or older; </w:t>
      </w:r>
      <w:r w:rsidRPr="00F50DFA">
        <w:rPr>
          <w:spacing w:val="-3"/>
        </w:rPr>
        <w:t>OR</w:t>
      </w:r>
    </w:p>
    <w:p w14:paraId="1FA4F427" w14:textId="77777777" w:rsidR="0013348F" w:rsidRPr="00F50DFA" w:rsidRDefault="0013348F" w:rsidP="00F50DFA">
      <w:pPr>
        <w:suppressAutoHyphens/>
        <w:ind w:left="1440" w:hanging="450"/>
        <w:rPr>
          <w:spacing w:val="-3"/>
        </w:rPr>
      </w:pPr>
    </w:p>
    <w:p w14:paraId="16372F92" w14:textId="77777777" w:rsidR="00F50DFA" w:rsidRPr="00F50DFA" w:rsidRDefault="00F50DFA" w:rsidP="00F50DFA">
      <w:pPr>
        <w:tabs>
          <w:tab w:val="center" w:pos="4680"/>
        </w:tabs>
        <w:suppressAutoHyphens/>
        <w:ind w:left="1440" w:hanging="450"/>
        <w:rPr>
          <w:spacing w:val="-3"/>
        </w:rPr>
      </w:pPr>
      <w:r w:rsidRPr="00655648">
        <w:rPr>
          <w:sz w:val="18"/>
          <w:szCs w:val="18"/>
        </w:rPr>
        <w:sym w:font="Wingdings" w:char="F06F"/>
      </w:r>
      <w:r>
        <w:rPr>
          <w:sz w:val="18"/>
          <w:szCs w:val="18"/>
        </w:rPr>
        <w:tab/>
      </w:r>
      <w:r w:rsidRPr="00F50DFA">
        <w:rPr>
          <w:spacing w:val="-3"/>
        </w:rPr>
        <w:t>100% of the units will be occupied by households in which all members are 62 years of age or older</w:t>
      </w:r>
    </w:p>
    <w:p w14:paraId="5E28BEBE" w14:textId="77777777" w:rsidR="00F50DFA" w:rsidRPr="00F50DFA" w:rsidRDefault="00F50DFA" w:rsidP="00F50DFA">
      <w:pPr>
        <w:pStyle w:val="ListParagraph"/>
        <w:tabs>
          <w:tab w:val="center" w:pos="4680"/>
        </w:tabs>
        <w:suppressAutoHyphens/>
        <w:rPr>
          <w:spacing w:val="-3"/>
        </w:rPr>
      </w:pPr>
    </w:p>
    <w:p w14:paraId="5C2A5C88"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w:t>
      </w:r>
      <w:r>
        <w:rPr>
          <w:spacing w:val="-3"/>
        </w:rPr>
        <w:t xml:space="preserve">operate as permanent supportive housing </w:t>
      </w:r>
      <w:r w:rsidR="0013348F">
        <w:rPr>
          <w:spacing w:val="-3"/>
        </w:rPr>
        <w:t>for</w:t>
      </w:r>
      <w:r>
        <w:rPr>
          <w:spacing w:val="-3"/>
        </w:rPr>
        <w:t xml:space="preserve"> persons experiencing homelessness.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602CC19E" w14:textId="77777777" w:rsidR="00F50DFA" w:rsidRDefault="00F50DFA" w:rsidP="00F50DFA">
      <w:pPr>
        <w:pStyle w:val="ListParagraph"/>
        <w:rPr>
          <w:spacing w:val="-3"/>
        </w:rPr>
      </w:pPr>
    </w:p>
    <w:p w14:paraId="300CC00A"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42FF9D9" w14:textId="77777777" w:rsidR="00F50DFA" w:rsidRDefault="00F50DFA" w:rsidP="00F50DFA">
      <w:pPr>
        <w:pStyle w:val="ListParagraph"/>
        <w:tabs>
          <w:tab w:val="center" w:pos="4680"/>
        </w:tabs>
        <w:suppressAutoHyphens/>
        <w:rPr>
          <w:spacing w:val="-3"/>
        </w:rPr>
      </w:pPr>
    </w:p>
    <w:p w14:paraId="6F90FF34" w14:textId="77777777" w:rsidR="00F50DFA" w:rsidRPr="00F50DFA" w:rsidRDefault="00F50DFA" w:rsidP="00F50DFA">
      <w:pPr>
        <w:tabs>
          <w:tab w:val="center" w:pos="4680"/>
        </w:tabs>
        <w:suppressAutoHyphens/>
        <w:ind w:left="1440" w:hanging="450"/>
        <w:rPr>
          <w:spacing w:val="-3"/>
        </w:rPr>
      </w:pPr>
      <w:r w:rsidRPr="0013348F">
        <w:sym w:font="Wingdings" w:char="F06F"/>
      </w:r>
      <w:r w:rsidRPr="00F50DFA">
        <w:rPr>
          <w:sz w:val="18"/>
          <w:szCs w:val="18"/>
        </w:rPr>
        <w:tab/>
      </w:r>
      <w:r w:rsidRPr="00F50DFA">
        <w:rPr>
          <w:spacing w:val="-3"/>
        </w:rPr>
        <w:t>100% of the units are restricted to occupancy by persons experiencing homelessness</w:t>
      </w:r>
      <w:r w:rsidR="0013348F">
        <w:rPr>
          <w:spacing w:val="-3"/>
        </w:rPr>
        <w:t>; OR</w:t>
      </w:r>
    </w:p>
    <w:p w14:paraId="289B5405" w14:textId="77777777" w:rsidR="00F50DFA" w:rsidRPr="00F50DFA" w:rsidRDefault="00F50DFA" w:rsidP="00F50DFA">
      <w:pPr>
        <w:suppressAutoHyphens/>
        <w:ind w:left="1440" w:hanging="450"/>
        <w:rPr>
          <w:spacing w:val="-3"/>
        </w:rPr>
      </w:pPr>
    </w:p>
    <w:p w14:paraId="69F30D78" w14:textId="77777777" w:rsidR="00F50DFA" w:rsidRPr="0013348F" w:rsidRDefault="00F50DFA" w:rsidP="0013348F">
      <w:pPr>
        <w:tabs>
          <w:tab w:val="center" w:pos="4680"/>
        </w:tabs>
        <w:suppressAutoHyphens/>
        <w:ind w:left="1440" w:hanging="450"/>
        <w:rPr>
          <w:spacing w:val="-3"/>
        </w:rPr>
      </w:pPr>
      <w:r w:rsidRPr="0013348F">
        <w:sym w:font="Wingdings" w:char="F06F"/>
      </w:r>
      <w:r w:rsidRPr="0013348F">
        <w:rPr>
          <w:sz w:val="18"/>
          <w:szCs w:val="18"/>
        </w:rPr>
        <w:tab/>
      </w:r>
      <w:r w:rsidR="0013348F" w:rsidRPr="005204C3">
        <w:t>N</w:t>
      </w:r>
      <w:r w:rsidRPr="005204C3">
        <w:rPr>
          <w:spacing w:val="-3"/>
        </w:rPr>
        <w:t>o</w:t>
      </w:r>
      <w:r w:rsidRPr="0013348F">
        <w:rPr>
          <w:spacing w:val="-3"/>
        </w:rPr>
        <w:t xml:space="preserve"> more </w:t>
      </w:r>
      <w:r w:rsidR="0013348F">
        <w:rPr>
          <w:spacing w:val="-3"/>
        </w:rPr>
        <w:t>than 25%</w:t>
      </w:r>
      <w:r w:rsidRPr="0013348F">
        <w:rPr>
          <w:spacing w:val="-3"/>
        </w:rPr>
        <w:t xml:space="preserve"> of the units, but no less than seven (7</w:t>
      </w:r>
      <w:r w:rsidR="0013348F">
        <w:rPr>
          <w:spacing w:val="-3"/>
        </w:rPr>
        <w:t xml:space="preserve">) </w:t>
      </w:r>
      <w:r w:rsidRPr="0013348F">
        <w:rPr>
          <w:spacing w:val="-3"/>
        </w:rPr>
        <w:t>units, are restricted to occupancy by persons experiencing homelessness</w:t>
      </w:r>
    </w:p>
    <w:p w14:paraId="2C58A3A4" w14:textId="77777777" w:rsidR="00F50DFA" w:rsidRPr="00F50DFA" w:rsidRDefault="00F50DFA" w:rsidP="00F50DFA">
      <w:pPr>
        <w:tabs>
          <w:tab w:val="center" w:pos="4680"/>
        </w:tabs>
        <w:suppressAutoHyphens/>
        <w:ind w:left="1440" w:hanging="450"/>
        <w:rPr>
          <w:spacing w:val="-3"/>
        </w:rPr>
      </w:pPr>
    </w:p>
    <w:p w14:paraId="5F8A8565" w14:textId="77777777" w:rsidR="008033BE" w:rsidRPr="00666F09" w:rsidRDefault="0013348F" w:rsidP="00A40D73">
      <w:pPr>
        <w:pStyle w:val="ListParagraph"/>
        <w:numPr>
          <w:ilvl w:val="0"/>
          <w:numId w:val="17"/>
        </w:numPr>
        <w:tabs>
          <w:tab w:val="center" w:pos="4680"/>
        </w:tabs>
        <w:suppressAutoHyphens/>
        <w:autoSpaceDE w:val="0"/>
        <w:autoSpaceDN w:val="0"/>
        <w:adjustRightInd w:val="0"/>
        <w:rPr>
          <w:i/>
          <w:szCs w:val="18"/>
          <w:u w:val="single"/>
        </w:rPr>
      </w:pPr>
      <w:r w:rsidRPr="00666F09">
        <w:rPr>
          <w:spacing w:val="-3"/>
        </w:rPr>
        <w:t xml:space="preserve">This development </w:t>
      </w:r>
      <w:r w:rsidR="00020FE8" w:rsidRPr="00666F09">
        <w:rPr>
          <w:spacing w:val="-3"/>
        </w:rPr>
        <w:t xml:space="preserve">will </w:t>
      </w:r>
      <w:r w:rsidRPr="00666F09">
        <w:rPr>
          <w:spacing w:val="-3"/>
        </w:rPr>
        <w:t xml:space="preserve">meet the requirements of the “Community Integration” set-aside.  20-25% of the units must be restricted to occupancy by households in least at least one member has an intellectual or developmental disability.  All units set aside for persons with intellectual or developmental disabilities must be rent restricted at the applicable 30% rent limit.  </w:t>
      </w:r>
      <w:r w:rsidRPr="0013348F">
        <w:sym w:font="Wingdings" w:char="F06F"/>
      </w:r>
      <w:r w:rsidRPr="0013348F">
        <w:t xml:space="preserve"> Yes  </w:t>
      </w:r>
      <w:r w:rsidRPr="0013348F">
        <w:sym w:font="Wingdings" w:char="F06F"/>
      </w:r>
      <w:r w:rsidRPr="0013348F">
        <w:t xml:space="preserve">  No</w:t>
      </w:r>
    </w:p>
    <w:sectPr w:rsidR="008033BE" w:rsidRPr="00666F09" w:rsidSect="00A31549">
      <w:headerReference w:type="even" r:id="rId8"/>
      <w:headerReference w:type="default" r:id="rId9"/>
      <w:footerReference w:type="even" r:id="rId10"/>
      <w:footerReference w:type="default" r:id="rId11"/>
      <w:headerReference w:type="first" r:id="rId12"/>
      <w:footerReference w:type="first" r:id="rId13"/>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6110E" w14:textId="77777777" w:rsidR="0058618E" w:rsidRDefault="0058618E">
      <w:r>
        <w:separator/>
      </w:r>
    </w:p>
  </w:endnote>
  <w:endnote w:type="continuationSeparator" w:id="0">
    <w:p w14:paraId="5F4D366C" w14:textId="77777777" w:rsidR="0058618E" w:rsidRDefault="00586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E5CE" w14:textId="77777777" w:rsidR="00EA1E1A" w:rsidRDefault="00EA1E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A4D0" w14:textId="77777777" w:rsidR="00B5757B" w:rsidRPr="00C35E2E" w:rsidRDefault="00E54183" w:rsidP="007214C9">
    <w:pPr>
      <w:pStyle w:val="Footer"/>
      <w:tabs>
        <w:tab w:val="clear" w:pos="4320"/>
        <w:tab w:val="center" w:pos="5040"/>
      </w:tabs>
    </w:pPr>
    <w:r>
      <w:rPr>
        <w:noProof/>
        <w:sz w:val="16"/>
        <w:szCs w:val="16"/>
      </w:rPr>
      <w:t>{00040152-1}</w:t>
    </w:r>
    <w:sdt>
      <w:sdtPr>
        <w:rPr>
          <w:sz w:val="16"/>
          <w:szCs w:val="16"/>
        </w:rPr>
        <w:id w:val="91210604"/>
        <w:docPartObj>
          <w:docPartGallery w:val="Page Numbers (Bottom of Page)"/>
          <w:docPartUnique/>
        </w:docPartObj>
      </w:sdtPr>
      <w:sdtEndPr>
        <w:rPr>
          <w:sz w:val="24"/>
          <w:szCs w:val="24"/>
        </w:rPr>
      </w:sdtEndPr>
      <w:sdtContent>
        <w:r w:rsidR="00690A0F">
          <w:rPr>
            <w:sz w:val="16"/>
            <w:szCs w:val="16"/>
          </w:rPr>
          <w:t xml:space="preserve"> Revised </w:t>
        </w:r>
        <w:r w:rsidR="0019484D">
          <w:rPr>
            <w:sz w:val="16"/>
            <w:szCs w:val="16"/>
          </w:rPr>
          <w:t>June</w:t>
        </w:r>
        <w:r w:rsidR="00566FF7">
          <w:rPr>
            <w:sz w:val="16"/>
            <w:szCs w:val="16"/>
          </w:rPr>
          <w:t xml:space="preserve"> 2021</w:t>
        </w:r>
        <w:r w:rsidR="00B5757B">
          <w:tab/>
        </w:r>
      </w:sdtContent>
    </w:sdt>
  </w:p>
  <w:p w14:paraId="399A9BCD" w14:textId="77777777" w:rsidR="00B5757B" w:rsidRPr="00C35E2E" w:rsidRDefault="00B5757B" w:rsidP="00F107AE">
    <w:pPr>
      <w:pStyle w:val="Foo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1C88B" w14:textId="77777777" w:rsidR="00EA1E1A" w:rsidRDefault="00EA1E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7841A" w14:textId="77777777" w:rsidR="0058618E" w:rsidRDefault="0058618E">
      <w:pPr>
        <w:rPr>
          <w:noProof/>
        </w:rPr>
      </w:pPr>
      <w:r>
        <w:rPr>
          <w:noProof/>
        </w:rPr>
        <w:separator/>
      </w:r>
    </w:p>
  </w:footnote>
  <w:footnote w:type="continuationSeparator" w:id="0">
    <w:p w14:paraId="4E630244" w14:textId="77777777" w:rsidR="0058618E" w:rsidRDefault="00586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1B177" w14:textId="77777777" w:rsidR="00EA1E1A" w:rsidRDefault="00EA1E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073D4" w14:textId="77777777" w:rsidR="00EA1E1A" w:rsidRDefault="00EA1E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E463E" w14:textId="77777777" w:rsidR="00EA1E1A" w:rsidRDefault="00EA1E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90888"/>
    <w:multiLevelType w:val="hybridMultilevel"/>
    <w:tmpl w:val="030C4470"/>
    <w:lvl w:ilvl="0" w:tplc="D7742376">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977E7"/>
    <w:multiLevelType w:val="hybridMultilevel"/>
    <w:tmpl w:val="62EC7C4C"/>
    <w:lvl w:ilvl="0" w:tplc="04090015">
      <w:start w:val="1"/>
      <w:numFmt w:val="upperLetter"/>
      <w:lvlText w:val="%1."/>
      <w:lvlJc w:val="left"/>
      <w:pPr>
        <w:ind w:left="360" w:hanging="360"/>
      </w:pPr>
      <w:rPr>
        <w:b w:val="0"/>
      </w:rPr>
    </w:lvl>
    <w:lvl w:ilvl="1" w:tplc="B666D850">
      <w:start w:val="1"/>
      <w:numFmt w:val="decimal"/>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80229E"/>
    <w:multiLevelType w:val="hybridMultilevel"/>
    <w:tmpl w:val="FFA05A72"/>
    <w:lvl w:ilvl="0" w:tplc="C63806C4">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266EF5"/>
    <w:multiLevelType w:val="hybridMultilevel"/>
    <w:tmpl w:val="4822C8A2"/>
    <w:lvl w:ilvl="0" w:tplc="2A06946C">
      <w:start w:val="1"/>
      <w:numFmt w:val="upperLetter"/>
      <w:lvlText w:val="%1."/>
      <w:lvlJc w:val="left"/>
      <w:pPr>
        <w:ind w:left="360" w:hanging="360"/>
      </w:pPr>
      <w:rPr>
        <w:rFonts w:hint="default"/>
        <w:b w:val="0"/>
      </w:rPr>
    </w:lvl>
    <w:lvl w:ilvl="1" w:tplc="B666D850">
      <w:start w:val="1"/>
      <w:numFmt w:val="decimal"/>
      <w:lvlText w:val="%2."/>
      <w:lvlJc w:val="left"/>
      <w:pPr>
        <w:ind w:left="1080" w:hanging="360"/>
      </w:pPr>
      <w:rPr>
        <w:b w:val="0"/>
      </w:rPr>
    </w:lvl>
    <w:lvl w:ilvl="2" w:tplc="0409001B">
      <w:start w:val="1"/>
      <w:numFmt w:val="lowerRoman"/>
      <w:lvlText w:val="%3."/>
      <w:lvlJc w:val="right"/>
      <w:pPr>
        <w:ind w:left="1800" w:hanging="180"/>
      </w:pPr>
    </w:lvl>
    <w:lvl w:ilvl="3" w:tplc="9A1815D2">
      <w:start w:val="1"/>
      <w:numFmt w:val="bullet"/>
      <w:lvlText w:val=""/>
      <w:lvlJc w:val="left"/>
      <w:pPr>
        <w:ind w:left="2520" w:hanging="360"/>
      </w:pPr>
      <w:rPr>
        <w:rFonts w:ascii="Wingdings" w:eastAsia="Times New Roman" w:hAnsi="Wingdings"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BC30CD"/>
    <w:multiLevelType w:val="multilevel"/>
    <w:tmpl w:val="5EA2DF7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DFA6D2E"/>
    <w:multiLevelType w:val="hybridMultilevel"/>
    <w:tmpl w:val="A75857B0"/>
    <w:lvl w:ilvl="0" w:tplc="2A0694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57701"/>
    <w:multiLevelType w:val="hybridMultilevel"/>
    <w:tmpl w:val="3744B2E6"/>
    <w:lvl w:ilvl="0" w:tplc="D2C8C65E">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9515E"/>
    <w:multiLevelType w:val="hybridMultilevel"/>
    <w:tmpl w:val="4F863AAE"/>
    <w:lvl w:ilvl="0" w:tplc="74405E2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D74F7C"/>
    <w:multiLevelType w:val="hybridMultilevel"/>
    <w:tmpl w:val="DF507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A80DCA"/>
    <w:multiLevelType w:val="hybridMultilevel"/>
    <w:tmpl w:val="915E70CA"/>
    <w:lvl w:ilvl="0" w:tplc="59F0B15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E11EF0"/>
    <w:multiLevelType w:val="hybridMultilevel"/>
    <w:tmpl w:val="E5801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4338AC"/>
    <w:multiLevelType w:val="hybridMultilevel"/>
    <w:tmpl w:val="1282680E"/>
    <w:lvl w:ilvl="0" w:tplc="11FE7F9C">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AEF2392"/>
    <w:multiLevelType w:val="multilevel"/>
    <w:tmpl w:val="1282680E"/>
    <w:lvl w:ilvl="0">
      <w:start w:val="4"/>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0B818B5"/>
    <w:multiLevelType w:val="hybridMultilevel"/>
    <w:tmpl w:val="11D2FEA4"/>
    <w:lvl w:ilvl="0" w:tplc="2A0694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652643"/>
    <w:multiLevelType w:val="hybridMultilevel"/>
    <w:tmpl w:val="FE9C6F7A"/>
    <w:lvl w:ilvl="0" w:tplc="6A888112">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942E9D"/>
    <w:multiLevelType w:val="hybridMultilevel"/>
    <w:tmpl w:val="48C8A132"/>
    <w:lvl w:ilvl="0" w:tplc="8806BE0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874A4"/>
    <w:multiLevelType w:val="hybridMultilevel"/>
    <w:tmpl w:val="CC963D6A"/>
    <w:lvl w:ilvl="0" w:tplc="B77E059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53900694">
    <w:abstractNumId w:val="11"/>
  </w:num>
  <w:num w:numId="2" w16cid:durableId="620501286">
    <w:abstractNumId w:val="12"/>
  </w:num>
  <w:num w:numId="3" w16cid:durableId="104930231">
    <w:abstractNumId w:val="16"/>
  </w:num>
  <w:num w:numId="4" w16cid:durableId="19402154">
    <w:abstractNumId w:val="14"/>
  </w:num>
  <w:num w:numId="5" w16cid:durableId="786629861">
    <w:abstractNumId w:val="2"/>
  </w:num>
  <w:num w:numId="6" w16cid:durableId="846135582">
    <w:abstractNumId w:val="7"/>
  </w:num>
  <w:num w:numId="7" w16cid:durableId="650986731">
    <w:abstractNumId w:val="4"/>
  </w:num>
  <w:num w:numId="8" w16cid:durableId="821506432">
    <w:abstractNumId w:val="3"/>
  </w:num>
  <w:num w:numId="9" w16cid:durableId="195966302">
    <w:abstractNumId w:val="10"/>
  </w:num>
  <w:num w:numId="10" w16cid:durableId="1279526650">
    <w:abstractNumId w:val="6"/>
  </w:num>
  <w:num w:numId="11" w16cid:durableId="264577412">
    <w:abstractNumId w:val="1"/>
  </w:num>
  <w:num w:numId="12" w16cid:durableId="1874686757">
    <w:abstractNumId w:val="5"/>
  </w:num>
  <w:num w:numId="13" w16cid:durableId="1146894607">
    <w:abstractNumId w:val="13"/>
  </w:num>
  <w:num w:numId="14" w16cid:durableId="828248931">
    <w:abstractNumId w:val="9"/>
  </w:num>
  <w:num w:numId="15" w16cid:durableId="1046174495">
    <w:abstractNumId w:val="8"/>
  </w:num>
  <w:num w:numId="16" w16cid:durableId="173375114">
    <w:abstractNumId w:val="15"/>
  </w:num>
  <w:num w:numId="17" w16cid:durableId="76284433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yburn, Matt">
    <w15:presenceInfo w15:providerId="AD" w15:userId="S::MRayburn@ihcda.IN.gov::ec4f0fac-bbde-4acd-bc1c-2e79565a14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BA3"/>
    <w:rsid w:val="000061B1"/>
    <w:rsid w:val="00007886"/>
    <w:rsid w:val="00007BF4"/>
    <w:rsid w:val="00011C77"/>
    <w:rsid w:val="000177CA"/>
    <w:rsid w:val="00020D5C"/>
    <w:rsid w:val="00020FE8"/>
    <w:rsid w:val="00044816"/>
    <w:rsid w:val="00056776"/>
    <w:rsid w:val="00064579"/>
    <w:rsid w:val="0006495F"/>
    <w:rsid w:val="00073933"/>
    <w:rsid w:val="00075F3D"/>
    <w:rsid w:val="00083DD0"/>
    <w:rsid w:val="00084233"/>
    <w:rsid w:val="000863EB"/>
    <w:rsid w:val="0008706A"/>
    <w:rsid w:val="00091198"/>
    <w:rsid w:val="00091F98"/>
    <w:rsid w:val="00092F44"/>
    <w:rsid w:val="000942A5"/>
    <w:rsid w:val="000A0181"/>
    <w:rsid w:val="000A4143"/>
    <w:rsid w:val="000A5F0B"/>
    <w:rsid w:val="000A6A30"/>
    <w:rsid w:val="000B17C4"/>
    <w:rsid w:val="000B6341"/>
    <w:rsid w:val="000B7D55"/>
    <w:rsid w:val="000C0313"/>
    <w:rsid w:val="000D4C00"/>
    <w:rsid w:val="000D7F4E"/>
    <w:rsid w:val="000E0F73"/>
    <w:rsid w:val="000E2778"/>
    <w:rsid w:val="000F70A4"/>
    <w:rsid w:val="00100F05"/>
    <w:rsid w:val="00110C45"/>
    <w:rsid w:val="00111C70"/>
    <w:rsid w:val="00112ADC"/>
    <w:rsid w:val="00114772"/>
    <w:rsid w:val="00114F32"/>
    <w:rsid w:val="00117A3D"/>
    <w:rsid w:val="00122242"/>
    <w:rsid w:val="00122CA8"/>
    <w:rsid w:val="00124693"/>
    <w:rsid w:val="00127692"/>
    <w:rsid w:val="0013348F"/>
    <w:rsid w:val="00135B0C"/>
    <w:rsid w:val="00135F41"/>
    <w:rsid w:val="00153E44"/>
    <w:rsid w:val="00154A21"/>
    <w:rsid w:val="00154B9B"/>
    <w:rsid w:val="00160679"/>
    <w:rsid w:val="0018361F"/>
    <w:rsid w:val="001943AA"/>
    <w:rsid w:val="0019484D"/>
    <w:rsid w:val="00196CCD"/>
    <w:rsid w:val="001A0784"/>
    <w:rsid w:val="001A452D"/>
    <w:rsid w:val="001A5846"/>
    <w:rsid w:val="001B1F8B"/>
    <w:rsid w:val="001B41B5"/>
    <w:rsid w:val="001C37CB"/>
    <w:rsid w:val="001C4492"/>
    <w:rsid w:val="001C45A7"/>
    <w:rsid w:val="001C5B1F"/>
    <w:rsid w:val="001C74F8"/>
    <w:rsid w:val="001D75DA"/>
    <w:rsid w:val="001E7446"/>
    <w:rsid w:val="001F2C9C"/>
    <w:rsid w:val="001F5488"/>
    <w:rsid w:val="001F5F24"/>
    <w:rsid w:val="001F7FE7"/>
    <w:rsid w:val="00204C72"/>
    <w:rsid w:val="002108B5"/>
    <w:rsid w:val="00211856"/>
    <w:rsid w:val="00221231"/>
    <w:rsid w:val="00223549"/>
    <w:rsid w:val="00227A65"/>
    <w:rsid w:val="0024577D"/>
    <w:rsid w:val="0024592A"/>
    <w:rsid w:val="002469C9"/>
    <w:rsid w:val="00246AC3"/>
    <w:rsid w:val="00247DB4"/>
    <w:rsid w:val="00250A2A"/>
    <w:rsid w:val="002514C5"/>
    <w:rsid w:val="00253016"/>
    <w:rsid w:val="002578D7"/>
    <w:rsid w:val="00261F25"/>
    <w:rsid w:val="00267843"/>
    <w:rsid w:val="00267B09"/>
    <w:rsid w:val="00271C44"/>
    <w:rsid w:val="00273473"/>
    <w:rsid w:val="00275804"/>
    <w:rsid w:val="00275C68"/>
    <w:rsid w:val="00275C80"/>
    <w:rsid w:val="00281331"/>
    <w:rsid w:val="00283516"/>
    <w:rsid w:val="00285BA3"/>
    <w:rsid w:val="00285D18"/>
    <w:rsid w:val="00286146"/>
    <w:rsid w:val="00293490"/>
    <w:rsid w:val="002957DE"/>
    <w:rsid w:val="002A5DDF"/>
    <w:rsid w:val="002A7208"/>
    <w:rsid w:val="002A7AF7"/>
    <w:rsid w:val="002B2F63"/>
    <w:rsid w:val="002B40B2"/>
    <w:rsid w:val="002C1470"/>
    <w:rsid w:val="002C3DC3"/>
    <w:rsid w:val="002C5257"/>
    <w:rsid w:val="002C5955"/>
    <w:rsid w:val="002D2068"/>
    <w:rsid w:val="002D3633"/>
    <w:rsid w:val="002D3F1A"/>
    <w:rsid w:val="002D6B51"/>
    <w:rsid w:val="002E652B"/>
    <w:rsid w:val="002E6687"/>
    <w:rsid w:val="002E6A50"/>
    <w:rsid w:val="002F0FDE"/>
    <w:rsid w:val="002F211A"/>
    <w:rsid w:val="002F46C9"/>
    <w:rsid w:val="0030732D"/>
    <w:rsid w:val="00313DCD"/>
    <w:rsid w:val="00316A7B"/>
    <w:rsid w:val="003204FD"/>
    <w:rsid w:val="00321E45"/>
    <w:rsid w:val="00322D35"/>
    <w:rsid w:val="0033035D"/>
    <w:rsid w:val="00330BC6"/>
    <w:rsid w:val="00336D51"/>
    <w:rsid w:val="003422BA"/>
    <w:rsid w:val="00345232"/>
    <w:rsid w:val="003455F6"/>
    <w:rsid w:val="00350564"/>
    <w:rsid w:val="0035375F"/>
    <w:rsid w:val="00355F2A"/>
    <w:rsid w:val="00360A27"/>
    <w:rsid w:val="00362937"/>
    <w:rsid w:val="0036636F"/>
    <w:rsid w:val="00375CEE"/>
    <w:rsid w:val="003765B5"/>
    <w:rsid w:val="00376E6F"/>
    <w:rsid w:val="00382739"/>
    <w:rsid w:val="003A1347"/>
    <w:rsid w:val="003A30B5"/>
    <w:rsid w:val="003A3B39"/>
    <w:rsid w:val="003A474F"/>
    <w:rsid w:val="003A6023"/>
    <w:rsid w:val="003A6027"/>
    <w:rsid w:val="003B0950"/>
    <w:rsid w:val="003B563A"/>
    <w:rsid w:val="003C396A"/>
    <w:rsid w:val="003D2F69"/>
    <w:rsid w:val="003D63AF"/>
    <w:rsid w:val="003E23FD"/>
    <w:rsid w:val="003F167E"/>
    <w:rsid w:val="003F615B"/>
    <w:rsid w:val="004006C8"/>
    <w:rsid w:val="004031FF"/>
    <w:rsid w:val="00403854"/>
    <w:rsid w:val="00407F58"/>
    <w:rsid w:val="00424C13"/>
    <w:rsid w:val="004308C3"/>
    <w:rsid w:val="004327F4"/>
    <w:rsid w:val="00435494"/>
    <w:rsid w:val="00441CF5"/>
    <w:rsid w:val="00447CD3"/>
    <w:rsid w:val="004559F6"/>
    <w:rsid w:val="0046649C"/>
    <w:rsid w:val="00471C9C"/>
    <w:rsid w:val="00471E76"/>
    <w:rsid w:val="00472702"/>
    <w:rsid w:val="00474E19"/>
    <w:rsid w:val="00477860"/>
    <w:rsid w:val="0049191C"/>
    <w:rsid w:val="00491AEF"/>
    <w:rsid w:val="00496BC8"/>
    <w:rsid w:val="004A1DA8"/>
    <w:rsid w:val="004B5CB5"/>
    <w:rsid w:val="004B6830"/>
    <w:rsid w:val="004C1B01"/>
    <w:rsid w:val="004D064B"/>
    <w:rsid w:val="004D6D2B"/>
    <w:rsid w:val="004E4A57"/>
    <w:rsid w:val="004E6D1F"/>
    <w:rsid w:val="004E7868"/>
    <w:rsid w:val="004F3373"/>
    <w:rsid w:val="004F55A0"/>
    <w:rsid w:val="00500000"/>
    <w:rsid w:val="0050152F"/>
    <w:rsid w:val="00504856"/>
    <w:rsid w:val="00513F84"/>
    <w:rsid w:val="00515829"/>
    <w:rsid w:val="00515F21"/>
    <w:rsid w:val="00516E01"/>
    <w:rsid w:val="005204C3"/>
    <w:rsid w:val="0054388F"/>
    <w:rsid w:val="0054679E"/>
    <w:rsid w:val="00553CDA"/>
    <w:rsid w:val="00554C95"/>
    <w:rsid w:val="00556603"/>
    <w:rsid w:val="0056522E"/>
    <w:rsid w:val="00566FF7"/>
    <w:rsid w:val="00567070"/>
    <w:rsid w:val="005712C1"/>
    <w:rsid w:val="00571441"/>
    <w:rsid w:val="005744F5"/>
    <w:rsid w:val="00576873"/>
    <w:rsid w:val="00576AC5"/>
    <w:rsid w:val="00577582"/>
    <w:rsid w:val="005833D2"/>
    <w:rsid w:val="0058618E"/>
    <w:rsid w:val="0059191A"/>
    <w:rsid w:val="005A359D"/>
    <w:rsid w:val="005A4B08"/>
    <w:rsid w:val="005A57CA"/>
    <w:rsid w:val="005C58A0"/>
    <w:rsid w:val="005C5954"/>
    <w:rsid w:val="005D0084"/>
    <w:rsid w:val="005E4323"/>
    <w:rsid w:val="005E5C76"/>
    <w:rsid w:val="005E60D5"/>
    <w:rsid w:val="005E7C07"/>
    <w:rsid w:val="005F3BC6"/>
    <w:rsid w:val="005F4E24"/>
    <w:rsid w:val="005F6991"/>
    <w:rsid w:val="005F74A9"/>
    <w:rsid w:val="00604A0D"/>
    <w:rsid w:val="00616D20"/>
    <w:rsid w:val="00617640"/>
    <w:rsid w:val="00621470"/>
    <w:rsid w:val="00621D99"/>
    <w:rsid w:val="00623207"/>
    <w:rsid w:val="006304F5"/>
    <w:rsid w:val="00632971"/>
    <w:rsid w:val="0063709B"/>
    <w:rsid w:val="00640567"/>
    <w:rsid w:val="0064529F"/>
    <w:rsid w:val="0064766D"/>
    <w:rsid w:val="00647E04"/>
    <w:rsid w:val="00650219"/>
    <w:rsid w:val="00650D0D"/>
    <w:rsid w:val="00650DB0"/>
    <w:rsid w:val="0066170C"/>
    <w:rsid w:val="006645B3"/>
    <w:rsid w:val="00666F09"/>
    <w:rsid w:val="0067205B"/>
    <w:rsid w:val="00675DB2"/>
    <w:rsid w:val="00676658"/>
    <w:rsid w:val="00684098"/>
    <w:rsid w:val="006871F4"/>
    <w:rsid w:val="00690A0F"/>
    <w:rsid w:val="00691490"/>
    <w:rsid w:val="006925BC"/>
    <w:rsid w:val="0069349A"/>
    <w:rsid w:val="00693716"/>
    <w:rsid w:val="00695ABD"/>
    <w:rsid w:val="00696ECD"/>
    <w:rsid w:val="006A0668"/>
    <w:rsid w:val="006A7610"/>
    <w:rsid w:val="006B06A1"/>
    <w:rsid w:val="006B417D"/>
    <w:rsid w:val="006D114A"/>
    <w:rsid w:val="006D4980"/>
    <w:rsid w:val="006D7C75"/>
    <w:rsid w:val="006E7E43"/>
    <w:rsid w:val="006F56D7"/>
    <w:rsid w:val="007159C7"/>
    <w:rsid w:val="007214C9"/>
    <w:rsid w:val="00727741"/>
    <w:rsid w:val="00727C77"/>
    <w:rsid w:val="0073346B"/>
    <w:rsid w:val="00736079"/>
    <w:rsid w:val="00743017"/>
    <w:rsid w:val="00743C68"/>
    <w:rsid w:val="00744F03"/>
    <w:rsid w:val="0074563C"/>
    <w:rsid w:val="00752947"/>
    <w:rsid w:val="00753B8C"/>
    <w:rsid w:val="00763030"/>
    <w:rsid w:val="00763C6B"/>
    <w:rsid w:val="00765F35"/>
    <w:rsid w:val="00767907"/>
    <w:rsid w:val="00784357"/>
    <w:rsid w:val="0078722C"/>
    <w:rsid w:val="0079162B"/>
    <w:rsid w:val="007A1568"/>
    <w:rsid w:val="007A3945"/>
    <w:rsid w:val="007A6AD4"/>
    <w:rsid w:val="007A6C49"/>
    <w:rsid w:val="007B17A8"/>
    <w:rsid w:val="007B3963"/>
    <w:rsid w:val="007B4238"/>
    <w:rsid w:val="007C1C8B"/>
    <w:rsid w:val="007C3A44"/>
    <w:rsid w:val="007C5DC9"/>
    <w:rsid w:val="007E006A"/>
    <w:rsid w:val="007E096D"/>
    <w:rsid w:val="007E3361"/>
    <w:rsid w:val="007F1F4A"/>
    <w:rsid w:val="007F39AC"/>
    <w:rsid w:val="007F4CD2"/>
    <w:rsid w:val="007F6C4F"/>
    <w:rsid w:val="008030A6"/>
    <w:rsid w:val="008033BE"/>
    <w:rsid w:val="008054A5"/>
    <w:rsid w:val="00811010"/>
    <w:rsid w:val="008131A8"/>
    <w:rsid w:val="0081600D"/>
    <w:rsid w:val="00816079"/>
    <w:rsid w:val="00820CD0"/>
    <w:rsid w:val="008226CC"/>
    <w:rsid w:val="00823CAC"/>
    <w:rsid w:val="00823DED"/>
    <w:rsid w:val="00824D55"/>
    <w:rsid w:val="00835F13"/>
    <w:rsid w:val="00841FC1"/>
    <w:rsid w:val="00850FB0"/>
    <w:rsid w:val="00855E7D"/>
    <w:rsid w:val="008574E4"/>
    <w:rsid w:val="0085755C"/>
    <w:rsid w:val="00865E23"/>
    <w:rsid w:val="00866CEB"/>
    <w:rsid w:val="008705BD"/>
    <w:rsid w:val="00881484"/>
    <w:rsid w:val="008825E1"/>
    <w:rsid w:val="0089334A"/>
    <w:rsid w:val="008A0D89"/>
    <w:rsid w:val="008A6C3F"/>
    <w:rsid w:val="008C57B4"/>
    <w:rsid w:val="008D012C"/>
    <w:rsid w:val="008D7F16"/>
    <w:rsid w:val="008E26CA"/>
    <w:rsid w:val="008E72BB"/>
    <w:rsid w:val="008F36CA"/>
    <w:rsid w:val="0090061B"/>
    <w:rsid w:val="009016A5"/>
    <w:rsid w:val="00905629"/>
    <w:rsid w:val="0091193A"/>
    <w:rsid w:val="00916D76"/>
    <w:rsid w:val="009177A8"/>
    <w:rsid w:val="00922CA6"/>
    <w:rsid w:val="00945CE0"/>
    <w:rsid w:val="00947A71"/>
    <w:rsid w:val="0095181E"/>
    <w:rsid w:val="00960F52"/>
    <w:rsid w:val="00963ECF"/>
    <w:rsid w:val="0096548C"/>
    <w:rsid w:val="00965AAB"/>
    <w:rsid w:val="00967D71"/>
    <w:rsid w:val="00971A02"/>
    <w:rsid w:val="009809A1"/>
    <w:rsid w:val="00981D8D"/>
    <w:rsid w:val="009835FA"/>
    <w:rsid w:val="00983FD6"/>
    <w:rsid w:val="00985A7A"/>
    <w:rsid w:val="00996ADD"/>
    <w:rsid w:val="009A1F11"/>
    <w:rsid w:val="009A2463"/>
    <w:rsid w:val="009B6031"/>
    <w:rsid w:val="009B6AA4"/>
    <w:rsid w:val="009B7DAA"/>
    <w:rsid w:val="009C1338"/>
    <w:rsid w:val="009C172A"/>
    <w:rsid w:val="009C577C"/>
    <w:rsid w:val="009D3A97"/>
    <w:rsid w:val="009D3F56"/>
    <w:rsid w:val="009D6542"/>
    <w:rsid w:val="009E3A76"/>
    <w:rsid w:val="009F1C1D"/>
    <w:rsid w:val="009F6733"/>
    <w:rsid w:val="00A00032"/>
    <w:rsid w:val="00A037AD"/>
    <w:rsid w:val="00A04488"/>
    <w:rsid w:val="00A15097"/>
    <w:rsid w:val="00A15C10"/>
    <w:rsid w:val="00A205A3"/>
    <w:rsid w:val="00A21A45"/>
    <w:rsid w:val="00A21CDB"/>
    <w:rsid w:val="00A259D1"/>
    <w:rsid w:val="00A27333"/>
    <w:rsid w:val="00A31334"/>
    <w:rsid w:val="00A31549"/>
    <w:rsid w:val="00A32879"/>
    <w:rsid w:val="00A35987"/>
    <w:rsid w:val="00A52183"/>
    <w:rsid w:val="00A62CFD"/>
    <w:rsid w:val="00A64473"/>
    <w:rsid w:val="00A71AF8"/>
    <w:rsid w:val="00A91827"/>
    <w:rsid w:val="00A92007"/>
    <w:rsid w:val="00A93F49"/>
    <w:rsid w:val="00A96B3E"/>
    <w:rsid w:val="00A97732"/>
    <w:rsid w:val="00AA1D7D"/>
    <w:rsid w:val="00AB0405"/>
    <w:rsid w:val="00AC1565"/>
    <w:rsid w:val="00AC1FD2"/>
    <w:rsid w:val="00AC3502"/>
    <w:rsid w:val="00AC4C99"/>
    <w:rsid w:val="00AC4CF1"/>
    <w:rsid w:val="00AC7A56"/>
    <w:rsid w:val="00AC7A5D"/>
    <w:rsid w:val="00AD13CC"/>
    <w:rsid w:val="00AD1448"/>
    <w:rsid w:val="00AD18EC"/>
    <w:rsid w:val="00AD3431"/>
    <w:rsid w:val="00AD5075"/>
    <w:rsid w:val="00AD5C1E"/>
    <w:rsid w:val="00AD6C5F"/>
    <w:rsid w:val="00AE1747"/>
    <w:rsid w:val="00AE23B9"/>
    <w:rsid w:val="00AE342F"/>
    <w:rsid w:val="00AF51F8"/>
    <w:rsid w:val="00AF5652"/>
    <w:rsid w:val="00B00FE7"/>
    <w:rsid w:val="00B050BB"/>
    <w:rsid w:val="00B14EDF"/>
    <w:rsid w:val="00B17F8C"/>
    <w:rsid w:val="00B22E8C"/>
    <w:rsid w:val="00B2760C"/>
    <w:rsid w:val="00B3277E"/>
    <w:rsid w:val="00B339D2"/>
    <w:rsid w:val="00B450FF"/>
    <w:rsid w:val="00B52C9F"/>
    <w:rsid w:val="00B55BA8"/>
    <w:rsid w:val="00B5757B"/>
    <w:rsid w:val="00B71A1E"/>
    <w:rsid w:val="00B72D32"/>
    <w:rsid w:val="00B74B60"/>
    <w:rsid w:val="00B85E65"/>
    <w:rsid w:val="00B93940"/>
    <w:rsid w:val="00B964F3"/>
    <w:rsid w:val="00B96824"/>
    <w:rsid w:val="00BA3DED"/>
    <w:rsid w:val="00BA6479"/>
    <w:rsid w:val="00BA7A9E"/>
    <w:rsid w:val="00BB66D5"/>
    <w:rsid w:val="00BC0794"/>
    <w:rsid w:val="00BC0CA8"/>
    <w:rsid w:val="00BC3533"/>
    <w:rsid w:val="00BC6224"/>
    <w:rsid w:val="00BD1997"/>
    <w:rsid w:val="00BD634E"/>
    <w:rsid w:val="00BE0956"/>
    <w:rsid w:val="00BE221F"/>
    <w:rsid w:val="00BE2EBD"/>
    <w:rsid w:val="00BF43BB"/>
    <w:rsid w:val="00BF4974"/>
    <w:rsid w:val="00BF4978"/>
    <w:rsid w:val="00C025D2"/>
    <w:rsid w:val="00C06EBE"/>
    <w:rsid w:val="00C15E3E"/>
    <w:rsid w:val="00C166E8"/>
    <w:rsid w:val="00C16AE2"/>
    <w:rsid w:val="00C16CA1"/>
    <w:rsid w:val="00C174E0"/>
    <w:rsid w:val="00C24296"/>
    <w:rsid w:val="00C3003E"/>
    <w:rsid w:val="00C31DBA"/>
    <w:rsid w:val="00C3507E"/>
    <w:rsid w:val="00C35E2E"/>
    <w:rsid w:val="00C412C6"/>
    <w:rsid w:val="00C4357D"/>
    <w:rsid w:val="00C45016"/>
    <w:rsid w:val="00C65D8A"/>
    <w:rsid w:val="00C67A83"/>
    <w:rsid w:val="00C705CF"/>
    <w:rsid w:val="00C72024"/>
    <w:rsid w:val="00C73797"/>
    <w:rsid w:val="00C75E5B"/>
    <w:rsid w:val="00C97DF2"/>
    <w:rsid w:val="00CA3DDC"/>
    <w:rsid w:val="00CA47D2"/>
    <w:rsid w:val="00CA5D18"/>
    <w:rsid w:val="00CB2EBC"/>
    <w:rsid w:val="00CB35B6"/>
    <w:rsid w:val="00CB392D"/>
    <w:rsid w:val="00CB4C40"/>
    <w:rsid w:val="00CB57CB"/>
    <w:rsid w:val="00CB6145"/>
    <w:rsid w:val="00CB619F"/>
    <w:rsid w:val="00CB6E38"/>
    <w:rsid w:val="00CC0A66"/>
    <w:rsid w:val="00CC0CFA"/>
    <w:rsid w:val="00CC4FDD"/>
    <w:rsid w:val="00CD19B3"/>
    <w:rsid w:val="00CD4860"/>
    <w:rsid w:val="00CD6187"/>
    <w:rsid w:val="00CE5B13"/>
    <w:rsid w:val="00CF330A"/>
    <w:rsid w:val="00CF41BE"/>
    <w:rsid w:val="00CF77DC"/>
    <w:rsid w:val="00D02260"/>
    <w:rsid w:val="00D02F08"/>
    <w:rsid w:val="00D0405B"/>
    <w:rsid w:val="00D05B2D"/>
    <w:rsid w:val="00D13CBF"/>
    <w:rsid w:val="00D143E3"/>
    <w:rsid w:val="00D2257C"/>
    <w:rsid w:val="00D23B46"/>
    <w:rsid w:val="00D26011"/>
    <w:rsid w:val="00D40EF0"/>
    <w:rsid w:val="00D424C7"/>
    <w:rsid w:val="00D43FFE"/>
    <w:rsid w:val="00D45084"/>
    <w:rsid w:val="00D5070B"/>
    <w:rsid w:val="00D52EEC"/>
    <w:rsid w:val="00D53844"/>
    <w:rsid w:val="00D644D0"/>
    <w:rsid w:val="00D64F93"/>
    <w:rsid w:val="00D66F74"/>
    <w:rsid w:val="00D737B1"/>
    <w:rsid w:val="00D73E83"/>
    <w:rsid w:val="00D75E80"/>
    <w:rsid w:val="00D96E33"/>
    <w:rsid w:val="00DA0846"/>
    <w:rsid w:val="00DA2FA3"/>
    <w:rsid w:val="00DC0F92"/>
    <w:rsid w:val="00DD4517"/>
    <w:rsid w:val="00DD5058"/>
    <w:rsid w:val="00DF1479"/>
    <w:rsid w:val="00DF3297"/>
    <w:rsid w:val="00DF6F39"/>
    <w:rsid w:val="00E01A1F"/>
    <w:rsid w:val="00E11695"/>
    <w:rsid w:val="00E13556"/>
    <w:rsid w:val="00E13E7D"/>
    <w:rsid w:val="00E14A29"/>
    <w:rsid w:val="00E14E4F"/>
    <w:rsid w:val="00E17AF4"/>
    <w:rsid w:val="00E21613"/>
    <w:rsid w:val="00E26CF7"/>
    <w:rsid w:val="00E324A8"/>
    <w:rsid w:val="00E33B2B"/>
    <w:rsid w:val="00E40258"/>
    <w:rsid w:val="00E4156B"/>
    <w:rsid w:val="00E4440C"/>
    <w:rsid w:val="00E50BDA"/>
    <w:rsid w:val="00E5152F"/>
    <w:rsid w:val="00E5324C"/>
    <w:rsid w:val="00E54183"/>
    <w:rsid w:val="00E63556"/>
    <w:rsid w:val="00E70A40"/>
    <w:rsid w:val="00E716D7"/>
    <w:rsid w:val="00E73156"/>
    <w:rsid w:val="00E75240"/>
    <w:rsid w:val="00E90567"/>
    <w:rsid w:val="00E94110"/>
    <w:rsid w:val="00EA1E1A"/>
    <w:rsid w:val="00EA333F"/>
    <w:rsid w:val="00EA526C"/>
    <w:rsid w:val="00EA59BC"/>
    <w:rsid w:val="00EA7224"/>
    <w:rsid w:val="00EB1B22"/>
    <w:rsid w:val="00EB272D"/>
    <w:rsid w:val="00EB4F18"/>
    <w:rsid w:val="00EC1C8C"/>
    <w:rsid w:val="00EC519F"/>
    <w:rsid w:val="00ED1A99"/>
    <w:rsid w:val="00ED418B"/>
    <w:rsid w:val="00ED5457"/>
    <w:rsid w:val="00ED566A"/>
    <w:rsid w:val="00EE0DEB"/>
    <w:rsid w:val="00EF3F06"/>
    <w:rsid w:val="00F00CE2"/>
    <w:rsid w:val="00F043AC"/>
    <w:rsid w:val="00F107AE"/>
    <w:rsid w:val="00F11D95"/>
    <w:rsid w:val="00F12CF2"/>
    <w:rsid w:val="00F27DC4"/>
    <w:rsid w:val="00F31E86"/>
    <w:rsid w:val="00F34897"/>
    <w:rsid w:val="00F35442"/>
    <w:rsid w:val="00F360DF"/>
    <w:rsid w:val="00F363CC"/>
    <w:rsid w:val="00F4145E"/>
    <w:rsid w:val="00F45DC6"/>
    <w:rsid w:val="00F50DFA"/>
    <w:rsid w:val="00F53705"/>
    <w:rsid w:val="00F55496"/>
    <w:rsid w:val="00F6096B"/>
    <w:rsid w:val="00F62F99"/>
    <w:rsid w:val="00F63B94"/>
    <w:rsid w:val="00F7104A"/>
    <w:rsid w:val="00F7119B"/>
    <w:rsid w:val="00F73C79"/>
    <w:rsid w:val="00F77A4D"/>
    <w:rsid w:val="00F81169"/>
    <w:rsid w:val="00F8119E"/>
    <w:rsid w:val="00F8562A"/>
    <w:rsid w:val="00F90D74"/>
    <w:rsid w:val="00F96A14"/>
    <w:rsid w:val="00F96A5D"/>
    <w:rsid w:val="00FA4721"/>
    <w:rsid w:val="00FA7B7E"/>
    <w:rsid w:val="00FB0CC8"/>
    <w:rsid w:val="00FB363A"/>
    <w:rsid w:val="00FC0328"/>
    <w:rsid w:val="00FC34A8"/>
    <w:rsid w:val="00FC3E25"/>
    <w:rsid w:val="00FD2E52"/>
    <w:rsid w:val="00FD3285"/>
    <w:rsid w:val="00FD3872"/>
    <w:rsid w:val="00FD76CC"/>
    <w:rsid w:val="00FE08E0"/>
    <w:rsid w:val="00FE6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734A36"/>
  <w15:docId w15:val="{AF0DE154-284B-43EC-9C19-83F9E095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76CC"/>
    <w:rPr>
      <w:sz w:val="24"/>
      <w:szCs w:val="24"/>
    </w:rPr>
  </w:style>
  <w:style w:type="paragraph" w:styleId="Heading1">
    <w:name w:val="heading 1"/>
    <w:basedOn w:val="Normal"/>
    <w:next w:val="Normal"/>
    <w:qFormat/>
    <w:rsid w:val="00FD76CC"/>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FD76CC"/>
    <w:pPr>
      <w:ind w:left="5040"/>
    </w:pPr>
    <w:rPr>
      <w:sz w:val="22"/>
      <w:szCs w:val="20"/>
    </w:rPr>
  </w:style>
  <w:style w:type="paragraph" w:styleId="BodyText">
    <w:name w:val="Body Text"/>
    <w:basedOn w:val="Normal"/>
    <w:rsid w:val="00FD76CC"/>
    <w:pPr>
      <w:spacing w:line="480" w:lineRule="auto"/>
      <w:jc w:val="both"/>
    </w:pPr>
    <w:rPr>
      <w:sz w:val="18"/>
    </w:rPr>
  </w:style>
  <w:style w:type="paragraph" w:styleId="BodyTextIndent2">
    <w:name w:val="Body Text Indent 2"/>
    <w:basedOn w:val="Normal"/>
    <w:rsid w:val="00FD76CC"/>
    <w:pPr>
      <w:ind w:left="432" w:hanging="432"/>
      <w:jc w:val="both"/>
    </w:pPr>
  </w:style>
  <w:style w:type="paragraph" w:styleId="Title">
    <w:name w:val="Title"/>
    <w:basedOn w:val="Normal"/>
    <w:qFormat/>
    <w:rsid w:val="00FD76CC"/>
    <w:pPr>
      <w:jc w:val="center"/>
    </w:pPr>
    <w:rPr>
      <w:b/>
      <w:sz w:val="22"/>
      <w:u w:val="single"/>
    </w:rPr>
  </w:style>
  <w:style w:type="paragraph" w:styleId="BodyText2">
    <w:name w:val="Body Text 2"/>
    <w:basedOn w:val="Normal"/>
    <w:rsid w:val="00FD76CC"/>
    <w:pPr>
      <w:jc w:val="both"/>
    </w:pPr>
    <w:rPr>
      <w:sz w:val="22"/>
    </w:rPr>
  </w:style>
  <w:style w:type="paragraph" w:styleId="BalloonText">
    <w:name w:val="Balloon Text"/>
    <w:basedOn w:val="Normal"/>
    <w:link w:val="BalloonTextChar"/>
    <w:rsid w:val="00AD5C1E"/>
    <w:rPr>
      <w:rFonts w:ascii="Tahoma" w:hAnsi="Tahoma" w:cs="Tahoma"/>
      <w:sz w:val="16"/>
      <w:szCs w:val="16"/>
    </w:rPr>
  </w:style>
  <w:style w:type="character" w:customStyle="1" w:styleId="BalloonTextChar">
    <w:name w:val="Balloon Text Char"/>
    <w:basedOn w:val="DefaultParagraphFont"/>
    <w:link w:val="BalloonText"/>
    <w:rsid w:val="00AD5C1E"/>
    <w:rPr>
      <w:rFonts w:ascii="Tahoma" w:hAnsi="Tahoma" w:cs="Tahoma"/>
      <w:sz w:val="16"/>
      <w:szCs w:val="16"/>
    </w:rPr>
  </w:style>
  <w:style w:type="paragraph" w:styleId="Header">
    <w:name w:val="header"/>
    <w:basedOn w:val="Normal"/>
    <w:rsid w:val="0049191C"/>
    <w:pPr>
      <w:tabs>
        <w:tab w:val="center" w:pos="4320"/>
        <w:tab w:val="right" w:pos="8640"/>
      </w:tabs>
    </w:pPr>
  </w:style>
  <w:style w:type="paragraph" w:styleId="Footer">
    <w:name w:val="footer"/>
    <w:basedOn w:val="Normal"/>
    <w:link w:val="FooterChar"/>
    <w:uiPriority w:val="99"/>
    <w:rsid w:val="0049191C"/>
    <w:pPr>
      <w:tabs>
        <w:tab w:val="center" w:pos="4320"/>
        <w:tab w:val="right" w:pos="8640"/>
      </w:tabs>
    </w:pPr>
  </w:style>
  <w:style w:type="character" w:styleId="PageNumber">
    <w:name w:val="page number"/>
    <w:basedOn w:val="DefaultParagraphFont"/>
    <w:rsid w:val="0049191C"/>
  </w:style>
  <w:style w:type="paragraph" w:styleId="EndnoteText">
    <w:name w:val="endnote text"/>
    <w:basedOn w:val="Normal"/>
    <w:link w:val="EndnoteTextChar"/>
    <w:rsid w:val="00F63B94"/>
    <w:rPr>
      <w:rFonts w:ascii="Courier" w:hAnsi="Courier"/>
      <w:szCs w:val="20"/>
    </w:rPr>
  </w:style>
  <w:style w:type="character" w:customStyle="1" w:styleId="EndnoteTextChar">
    <w:name w:val="Endnote Text Char"/>
    <w:basedOn w:val="DefaultParagraphFont"/>
    <w:link w:val="EndnoteText"/>
    <w:rsid w:val="00F63B94"/>
    <w:rPr>
      <w:rFonts w:ascii="Courier" w:hAnsi="Courier"/>
      <w:sz w:val="24"/>
    </w:rPr>
  </w:style>
  <w:style w:type="character" w:styleId="Emphasis">
    <w:name w:val="Emphasis"/>
    <w:basedOn w:val="DefaultParagraphFont"/>
    <w:qFormat/>
    <w:rsid w:val="007F6C4F"/>
    <w:rPr>
      <w:i/>
      <w:iCs/>
    </w:rPr>
  </w:style>
  <w:style w:type="table" w:styleId="TableGrid">
    <w:name w:val="Table Grid"/>
    <w:basedOn w:val="TableNormal"/>
    <w:rsid w:val="007277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F107AE"/>
    <w:rPr>
      <w:sz w:val="24"/>
      <w:szCs w:val="24"/>
    </w:rPr>
  </w:style>
  <w:style w:type="paragraph" w:styleId="Signature">
    <w:name w:val="Signature"/>
    <w:basedOn w:val="Normal"/>
    <w:link w:val="SignatureChar"/>
    <w:rsid w:val="008F36CA"/>
    <w:pPr>
      <w:tabs>
        <w:tab w:val="left" w:pos="5040"/>
        <w:tab w:val="right" w:pos="9360"/>
      </w:tabs>
      <w:ind w:left="4320"/>
    </w:pPr>
  </w:style>
  <w:style w:type="character" w:customStyle="1" w:styleId="SignatureChar">
    <w:name w:val="Signature Char"/>
    <w:basedOn w:val="DefaultParagraphFont"/>
    <w:link w:val="Signature"/>
    <w:rsid w:val="008F36CA"/>
    <w:rPr>
      <w:sz w:val="24"/>
      <w:szCs w:val="24"/>
    </w:rPr>
  </w:style>
  <w:style w:type="paragraph" w:customStyle="1" w:styleId="Block">
    <w:name w:val="Block"/>
    <w:basedOn w:val="Normal"/>
    <w:rsid w:val="008F36CA"/>
    <w:pPr>
      <w:tabs>
        <w:tab w:val="left" w:pos="720"/>
        <w:tab w:val="left" w:pos="1440"/>
        <w:tab w:val="left" w:pos="2160"/>
        <w:tab w:val="left" w:pos="2880"/>
        <w:tab w:val="left" w:pos="3600"/>
        <w:tab w:val="left" w:pos="4320"/>
        <w:tab w:val="left" w:pos="5040"/>
        <w:tab w:val="right" w:pos="9360"/>
      </w:tabs>
      <w:jc w:val="both"/>
    </w:pPr>
  </w:style>
  <w:style w:type="paragraph" w:styleId="NormalWeb">
    <w:name w:val="Normal (Web)"/>
    <w:basedOn w:val="Normal"/>
    <w:rsid w:val="007C1C8B"/>
    <w:pPr>
      <w:spacing w:before="100" w:beforeAutospacing="1" w:after="100" w:afterAutospacing="1"/>
    </w:pPr>
  </w:style>
  <w:style w:type="character" w:customStyle="1" w:styleId="BodyTextIndentChar">
    <w:name w:val="Body Text Indent Char"/>
    <w:basedOn w:val="DefaultParagraphFont"/>
    <w:link w:val="BodyTextIndent"/>
    <w:rsid w:val="0064766D"/>
    <w:rPr>
      <w:sz w:val="22"/>
    </w:rPr>
  </w:style>
  <w:style w:type="paragraph" w:customStyle="1" w:styleId="SigLine2nd">
    <w:name w:val="SigLine2nd"/>
    <w:basedOn w:val="Normal"/>
    <w:rsid w:val="00375CEE"/>
    <w:pPr>
      <w:ind w:left="5040"/>
      <w:contextualSpacing/>
    </w:pPr>
    <w:rPr>
      <w:szCs w:val="20"/>
    </w:rPr>
  </w:style>
  <w:style w:type="paragraph" w:styleId="ListParagraph">
    <w:name w:val="List Paragraph"/>
    <w:basedOn w:val="Normal"/>
    <w:uiPriority w:val="34"/>
    <w:qFormat/>
    <w:rsid w:val="00BA6479"/>
    <w:pPr>
      <w:ind w:left="720"/>
      <w:contextualSpacing/>
    </w:pPr>
  </w:style>
  <w:style w:type="paragraph" w:styleId="NoSpacing">
    <w:name w:val="No Spacing"/>
    <w:uiPriority w:val="1"/>
    <w:qFormat/>
    <w:rsid w:val="00403854"/>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C3003E"/>
    <w:rPr>
      <w:sz w:val="16"/>
      <w:szCs w:val="16"/>
    </w:rPr>
  </w:style>
  <w:style w:type="paragraph" w:styleId="CommentText">
    <w:name w:val="annotation text"/>
    <w:basedOn w:val="Normal"/>
    <w:link w:val="CommentTextChar"/>
    <w:unhideWhenUsed/>
    <w:rsid w:val="00C3003E"/>
    <w:rPr>
      <w:sz w:val="20"/>
      <w:szCs w:val="20"/>
    </w:rPr>
  </w:style>
  <w:style w:type="character" w:customStyle="1" w:styleId="CommentTextChar">
    <w:name w:val="Comment Text Char"/>
    <w:basedOn w:val="DefaultParagraphFont"/>
    <w:link w:val="CommentText"/>
    <w:rsid w:val="00C3003E"/>
  </w:style>
  <w:style w:type="paragraph" w:styleId="CommentSubject">
    <w:name w:val="annotation subject"/>
    <w:basedOn w:val="CommentText"/>
    <w:next w:val="CommentText"/>
    <w:link w:val="CommentSubjectChar"/>
    <w:semiHidden/>
    <w:unhideWhenUsed/>
    <w:rsid w:val="00C3003E"/>
    <w:rPr>
      <w:b/>
      <w:bCs/>
    </w:rPr>
  </w:style>
  <w:style w:type="character" w:customStyle="1" w:styleId="CommentSubjectChar">
    <w:name w:val="Comment Subject Char"/>
    <w:basedOn w:val="CommentTextChar"/>
    <w:link w:val="CommentSubject"/>
    <w:semiHidden/>
    <w:rsid w:val="00C3003E"/>
    <w:rPr>
      <w:b/>
      <w:bCs/>
    </w:rPr>
  </w:style>
  <w:style w:type="paragraph" w:styleId="Revision">
    <w:name w:val="Revision"/>
    <w:hidden/>
    <w:uiPriority w:val="99"/>
    <w:semiHidden/>
    <w:rsid w:val="005744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53590">
      <w:bodyDiv w:val="1"/>
      <w:marLeft w:val="0"/>
      <w:marRight w:val="0"/>
      <w:marTop w:val="0"/>
      <w:marBottom w:val="0"/>
      <w:divBdr>
        <w:top w:val="none" w:sz="0" w:space="0" w:color="auto"/>
        <w:left w:val="none" w:sz="0" w:space="0" w:color="auto"/>
        <w:bottom w:val="none" w:sz="0" w:space="0" w:color="auto"/>
        <w:right w:val="none" w:sz="0" w:space="0" w:color="auto"/>
      </w:divBdr>
    </w:div>
    <w:div w:id="32396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54689-0858-4A1C-926B-B2EEF1DE7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3112</Words>
  <Characters>17536</Characters>
  <Application>Microsoft Office Word</Application>
  <DocSecurity>0</DocSecurity>
  <PresentationFormat>15|.DOCX</PresentationFormat>
  <Lines>146</Lines>
  <Paragraphs>41</Paragraphs>
  <ScaleCrop>false</ScaleCrop>
  <HeadingPairs>
    <vt:vector size="2" baseType="variant">
      <vt:variant>
        <vt:lpstr>Title</vt:lpstr>
      </vt:variant>
      <vt:variant>
        <vt:i4>1</vt:i4>
      </vt:variant>
    </vt:vector>
  </HeadingPairs>
  <TitlesOfParts>
    <vt:vector size="1" baseType="lpstr">
      <vt:lpstr>2022 Form E - Tax Credit Lien - Revision for 2022 Allocations  (00040152.DOCX;1)</vt:lpstr>
    </vt:vector>
  </TitlesOfParts>
  <Company>IHCDA</Company>
  <LinksUpToDate>false</LinksUpToDate>
  <CharactersWithSpaces>20607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Form E - Tax Credit Lien - Revision for 2022 Allocations (00040152).DOCX</dc:title>
  <dc:subject>00040152-1</dc:subject>
  <dc:creator>Files, Carmen</dc:creator>
  <cp:lastModifiedBy>Rayburn, Matt</cp:lastModifiedBy>
  <cp:revision>4</cp:revision>
  <cp:lastPrinted>2018-11-30T14:15:00Z</cp:lastPrinted>
  <dcterms:created xsi:type="dcterms:W3CDTF">2021-06-22T16:17:00Z</dcterms:created>
  <dcterms:modified xsi:type="dcterms:W3CDTF">2022-08-24T01:37:00Z</dcterms:modified>
</cp:coreProperties>
</file>